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0F7FB6FE" w:rsidR="00CB10C8" w:rsidRPr="0080728B" w:rsidRDefault="00C16B79"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ДОГОВОР ПОДРЯДА № </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26C18230" w14:textId="4E70B193" w:rsidR="00CD006D" w:rsidRPr="0080728B" w:rsidRDefault="00C16B79"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ООО «ЕвроСибЭнерго-Гидрогенерация»</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C16B79">
        <w:rPr>
          <w:rFonts w:ascii="Times New Roman" w:hAnsi="Times New Roman" w:cs="Times New Roman"/>
          <w:b/>
          <w:bCs/>
          <w:sz w:val="22"/>
          <w:szCs w:val="22"/>
          <w:highlight w:val="yellow"/>
        </w:rPr>
        <w:t>[</w:t>
      </w:r>
      <w:r w:rsidRPr="00C16B79">
        <w:rPr>
          <w:rFonts w:ascii="Times New Roman" w:hAnsi="Times New Roman" w:cs="Times New Roman"/>
          <w:b/>
          <w:bCs/>
          <w:i/>
          <w:sz w:val="22"/>
          <w:szCs w:val="22"/>
          <w:highlight w:val="yellow"/>
        </w:rPr>
        <w:t>Наименование Подрядчика</w:t>
      </w:r>
      <w:r w:rsidRPr="00C16B79">
        <w:rPr>
          <w:rFonts w:ascii="Times New Roman" w:hAnsi="Times New Roman" w:cs="Times New Roman"/>
          <w:b/>
          <w:bCs/>
          <w:sz w:val="22"/>
          <w:szCs w:val="22"/>
          <w:highlight w:val="yellow"/>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624943FE" w:rsidR="00CD006D" w:rsidRPr="00C16B79" w:rsidRDefault="00C16B79" w:rsidP="0080728B">
      <w:pPr>
        <w:widowControl w:val="0"/>
        <w:jc w:val="center"/>
        <w:rPr>
          <w:rFonts w:ascii="Times New Roman" w:hAnsi="Times New Roman" w:cs="Times New Roman"/>
          <w:b/>
          <w:bCs/>
          <w:sz w:val="22"/>
          <w:szCs w:val="22"/>
          <w:lang w:val="en-US"/>
        </w:rPr>
      </w:pPr>
      <w:r w:rsidRPr="00C16B79">
        <w:rPr>
          <w:rFonts w:ascii="Times New Roman" w:hAnsi="Times New Roman" w:cs="Times New Roman"/>
          <w:b/>
          <w:bCs/>
          <w:sz w:val="22"/>
          <w:szCs w:val="22"/>
          <w:highlight w:val="yellow"/>
          <w:lang w:val="en-US"/>
        </w:rPr>
        <w:t>[</w:t>
      </w:r>
      <w:r w:rsidRPr="00C16B79">
        <w:rPr>
          <w:rFonts w:ascii="Times New Roman" w:hAnsi="Times New Roman" w:cs="Times New Roman"/>
          <w:b/>
          <w:bCs/>
          <w:sz w:val="22"/>
          <w:szCs w:val="22"/>
          <w:highlight w:val="yellow"/>
        </w:rPr>
        <w:t>Дата</w:t>
      </w:r>
      <w:r w:rsidRPr="00C16B79">
        <w:rPr>
          <w:rFonts w:ascii="Times New Roman" w:hAnsi="Times New Roman" w:cs="Times New Roman"/>
          <w:b/>
          <w:bCs/>
          <w:sz w:val="22"/>
          <w:szCs w:val="22"/>
          <w:highlight w:val="yellow"/>
          <w:lang w:val="en-US"/>
        </w:rPr>
        <w:t>]</w:t>
      </w:r>
    </w:p>
    <w:p w14:paraId="42F37C25" w14:textId="0446A3CE"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C16B79">
        <w:rPr>
          <w:rFonts w:ascii="Times New Roman" w:hAnsi="Times New Roman" w:cs="Times New Roman"/>
          <w:b/>
          <w:bCs/>
          <w:sz w:val="22"/>
          <w:szCs w:val="22"/>
        </w:rPr>
        <w:t>Иркутск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30B5AE91"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5C5C902D"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26E1728A"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13</w:t>
        </w:r>
        <w:r w:rsidR="008F3F84" w:rsidRPr="000D2D16">
          <w:rPr>
            <w:rFonts w:ascii="Times New Roman" w:eastAsia="Times New Roman" w:hAnsi="Times New Roman" w:cs="Times New Roman"/>
            <w:bCs/>
            <w:noProof/>
            <w:webHidden/>
            <w:sz w:val="22"/>
            <w:szCs w:val="22"/>
          </w:rPr>
          <w:fldChar w:fldCharType="end"/>
        </w:r>
      </w:hyperlink>
    </w:p>
    <w:p w14:paraId="1F8B4620" w14:textId="7429CB0F" w:rsidR="008F3F84" w:rsidRPr="000D2D16" w:rsidRDefault="00033B53"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3D0DFB30" w14:textId="38D2D1BE"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4A21E1A0"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7928133A" w14:textId="07F6CA3F"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1176804C" w14:textId="67DCD301"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0A24B090" w14:textId="60017006"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CE12484"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27</w:t>
        </w:r>
        <w:r w:rsidR="008F3F84" w:rsidRPr="000D2D16">
          <w:rPr>
            <w:rFonts w:ascii="Times New Roman" w:eastAsia="Times New Roman" w:hAnsi="Times New Roman" w:cs="Times New Roman"/>
            <w:bCs/>
            <w:noProof/>
            <w:webHidden/>
            <w:sz w:val="22"/>
            <w:szCs w:val="22"/>
          </w:rPr>
          <w:fldChar w:fldCharType="end"/>
        </w:r>
      </w:hyperlink>
    </w:p>
    <w:p w14:paraId="0F69E3F9" w14:textId="73978131" w:rsidR="008F3F84" w:rsidRPr="000D2D16" w:rsidRDefault="00033B53"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C5B8B1D" w14:textId="4D654A91"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0EF4D891" w14:textId="5B920EF5"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29</w:t>
        </w:r>
        <w:r w:rsidR="008F3F84" w:rsidRPr="000D2D16">
          <w:rPr>
            <w:rFonts w:ascii="Times New Roman" w:eastAsia="Times New Roman" w:hAnsi="Times New Roman" w:cs="Times New Roman"/>
            <w:bCs/>
            <w:noProof/>
            <w:webHidden/>
            <w:sz w:val="22"/>
            <w:szCs w:val="22"/>
          </w:rPr>
          <w:fldChar w:fldCharType="end"/>
        </w:r>
      </w:hyperlink>
    </w:p>
    <w:p w14:paraId="6224DE0F" w14:textId="081DA9C4"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3B67C5CF" w14:textId="16F01FF1"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71C604E" w14:textId="27DBC3F4"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36A75C77" w14:textId="5877672F" w:rsidR="008F3F84" w:rsidRPr="000D2D16" w:rsidRDefault="00033B53"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4D9309B0" w14:textId="5BECCB9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CE77138" w14:textId="32720AFD"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32</w:t>
        </w:r>
        <w:r w:rsidR="008F3F84" w:rsidRPr="000D2D16">
          <w:rPr>
            <w:rFonts w:ascii="Times New Roman" w:eastAsia="Times New Roman" w:hAnsi="Times New Roman" w:cs="Times New Roman"/>
            <w:bCs/>
            <w:noProof/>
            <w:webHidden/>
            <w:sz w:val="22"/>
            <w:szCs w:val="22"/>
          </w:rPr>
          <w:fldChar w:fldCharType="end"/>
        </w:r>
      </w:hyperlink>
    </w:p>
    <w:p w14:paraId="75EF215F" w14:textId="45702B57" w:rsidR="008F3F84" w:rsidRPr="000D2D16" w:rsidRDefault="00033B53"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71E023E8" w14:textId="34FCA19B"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0B0A56C3"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22BE090B" w14:textId="27BB0553" w:rsidR="008F3F84" w:rsidRPr="000D2D16" w:rsidRDefault="00033B53"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6F6DA79C" w14:textId="32A0E0E1"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5CC409DA" w14:textId="08B6DE4A"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39</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033B53"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6" w:history="1">
        <w:r w:rsidR="008F3F84" w:rsidRPr="000D2D16">
          <w:rPr>
            <w:rFonts w:ascii="Times New Roman" w:eastAsia="Times New Roman" w:hAnsi="Times New Roman" w:cs="Times New Roman"/>
            <w:bCs/>
            <w:noProof/>
            <w:sz w:val="22"/>
            <w:szCs w:val="22"/>
            <w:u w:val="single"/>
          </w:rPr>
          <w:t>Приложение № 1 Задание на проектирование</w:t>
        </w:r>
        <w:r w:rsidR="008F3F84" w:rsidRPr="000D2D16">
          <w:rPr>
            <w:rFonts w:ascii="Times New Roman" w:eastAsia="Times New Roman" w:hAnsi="Times New Roman" w:cs="Times New Roman"/>
            <w:bCs/>
            <w:noProof/>
            <w:webHidden/>
            <w:sz w:val="22"/>
            <w:szCs w:val="22"/>
          </w:rPr>
          <w:tab/>
          <w:t>45</w:t>
        </w:r>
      </w:hyperlink>
    </w:p>
    <w:p w14:paraId="7421F277"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7" w:history="1">
        <w:r w:rsidR="008F3F84" w:rsidRPr="000D2D16">
          <w:rPr>
            <w:rFonts w:ascii="Times New Roman" w:eastAsia="Times New Roman" w:hAnsi="Times New Roman" w:cs="Times New Roman"/>
            <w:bCs/>
            <w:noProof/>
            <w:sz w:val="22"/>
            <w:szCs w:val="22"/>
            <w:u w:val="single"/>
          </w:rPr>
          <w:t>Приложение № 2 Форма акта сдачи-приемки результатов выполненных работ</w:t>
        </w:r>
        <w:r w:rsidR="008F3F84" w:rsidRPr="000D2D16">
          <w:rPr>
            <w:rFonts w:ascii="Times New Roman" w:eastAsia="Times New Roman" w:hAnsi="Times New Roman" w:cs="Times New Roman"/>
            <w:bCs/>
            <w:noProof/>
            <w:webHidden/>
            <w:sz w:val="22"/>
            <w:szCs w:val="22"/>
          </w:rPr>
          <w:tab/>
          <w:t>46</w:t>
        </w:r>
      </w:hyperlink>
    </w:p>
    <w:p w14:paraId="555FACC6"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8" w:history="1">
        <w:r w:rsidR="008F3F84" w:rsidRPr="000D2D16">
          <w:rPr>
            <w:rFonts w:ascii="Times New Roman" w:eastAsia="Times New Roman" w:hAnsi="Times New Roman" w:cs="Times New Roman"/>
            <w:bCs/>
            <w:noProof/>
            <w:sz w:val="22"/>
            <w:szCs w:val="22"/>
            <w:u w:val="single"/>
          </w:rPr>
          <w:t>Приложение № 3 Форма акта сдачи-приемки Исходных данных</w:t>
        </w:r>
        <w:r w:rsidR="008F3F84" w:rsidRPr="000D2D16">
          <w:rPr>
            <w:rFonts w:ascii="Times New Roman" w:eastAsia="Times New Roman" w:hAnsi="Times New Roman" w:cs="Times New Roman"/>
            <w:bCs/>
            <w:noProof/>
            <w:webHidden/>
            <w:sz w:val="22"/>
            <w:szCs w:val="22"/>
          </w:rPr>
          <w:tab/>
          <w:t>47</w:t>
        </w:r>
      </w:hyperlink>
    </w:p>
    <w:p w14:paraId="52741759"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9" w:history="1">
        <w:r w:rsidR="008F3F84" w:rsidRPr="000D2D16">
          <w:rPr>
            <w:rFonts w:ascii="Times New Roman" w:eastAsia="Times New Roman" w:hAnsi="Times New Roman" w:cs="Times New Roman"/>
            <w:bCs/>
            <w:noProof/>
            <w:sz w:val="22"/>
            <w:szCs w:val="22"/>
            <w:u w:val="single"/>
          </w:rPr>
          <w:t>Приложение № 4 Протокол согласования договорной цены</w:t>
        </w:r>
        <w:r w:rsidR="008F3F84" w:rsidRPr="000D2D16">
          <w:rPr>
            <w:rFonts w:ascii="Times New Roman" w:eastAsia="Times New Roman" w:hAnsi="Times New Roman" w:cs="Times New Roman"/>
            <w:bCs/>
            <w:noProof/>
            <w:webHidden/>
            <w:sz w:val="22"/>
            <w:szCs w:val="22"/>
          </w:rPr>
          <w:tab/>
          <w:t>48</w:t>
        </w:r>
      </w:hyperlink>
    </w:p>
    <w:p w14:paraId="4AB08EFE"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0" w:history="1">
        <w:r w:rsidR="008F3F84" w:rsidRPr="000D2D16">
          <w:rPr>
            <w:rFonts w:ascii="Times New Roman" w:eastAsia="Times New Roman" w:hAnsi="Times New Roman" w:cs="Times New Roman"/>
            <w:bCs/>
            <w:noProof/>
            <w:sz w:val="22"/>
            <w:szCs w:val="22"/>
            <w:u w:val="single"/>
          </w:rPr>
          <w:t>Приложение № 5 Авторский надзор</w:t>
        </w:r>
        <w:r w:rsidR="008F3F84" w:rsidRPr="000D2D16">
          <w:rPr>
            <w:rFonts w:ascii="Times New Roman" w:eastAsia="Times New Roman" w:hAnsi="Times New Roman" w:cs="Times New Roman"/>
            <w:bCs/>
            <w:noProof/>
            <w:webHidden/>
            <w:sz w:val="22"/>
            <w:szCs w:val="22"/>
          </w:rPr>
          <w:tab/>
          <w:t>49</w:t>
        </w:r>
      </w:hyperlink>
    </w:p>
    <w:p w14:paraId="726A820F"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1" w:history="1">
        <w:r w:rsidR="008F3F84" w:rsidRPr="000D2D16">
          <w:rPr>
            <w:rFonts w:ascii="Times New Roman" w:eastAsia="Times New Roman" w:hAnsi="Times New Roman" w:cs="Times New Roman"/>
            <w:bCs/>
            <w:noProof/>
            <w:sz w:val="22"/>
            <w:szCs w:val="22"/>
            <w:u w:val="single"/>
          </w:rPr>
          <w:t>Приложение № 6 Гарантии и заверения</w:t>
        </w:r>
        <w:r w:rsidR="008F3F84" w:rsidRPr="000D2D16">
          <w:rPr>
            <w:rFonts w:ascii="Times New Roman" w:eastAsia="Times New Roman" w:hAnsi="Times New Roman" w:cs="Times New Roman"/>
            <w:bCs/>
            <w:noProof/>
            <w:webHidden/>
            <w:sz w:val="22"/>
            <w:szCs w:val="22"/>
          </w:rPr>
          <w:tab/>
          <w:t>52</w:t>
        </w:r>
      </w:hyperlink>
    </w:p>
    <w:p w14:paraId="7B0C66D7" w14:textId="77777777"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2" w:history="1">
        <w:r w:rsidR="008F3F84" w:rsidRPr="000D2D16">
          <w:rPr>
            <w:rFonts w:ascii="Times New Roman" w:eastAsia="Times New Roman" w:hAnsi="Times New Roman" w:cs="Times New Roman"/>
            <w:bCs/>
            <w:noProof/>
            <w:sz w:val="22"/>
            <w:szCs w:val="22"/>
            <w:u w:val="single"/>
          </w:rPr>
          <w:t>Приложение № 7</w:t>
        </w:r>
        <w:r w:rsidR="008F3F84" w:rsidRPr="000D2D16">
          <w:rPr>
            <w:rFonts w:ascii="Times New Roman" w:eastAsia="Times New Roman" w:hAnsi="Times New Roman" w:cs="Times New Roman"/>
            <w:bCs/>
            <w:noProof/>
            <w:webHidden/>
            <w:sz w:val="22"/>
            <w:szCs w:val="22"/>
          </w:rPr>
          <w:t xml:space="preserve"> </w:t>
        </w:r>
        <w:r w:rsidR="008F3F84" w:rsidRPr="000D2D16">
          <w:rPr>
            <w:rFonts w:ascii="Times New Roman" w:eastAsia="Times New Roman" w:hAnsi="Times New Roman" w:cs="Times New Roman"/>
            <w:bCs/>
            <w:noProof/>
            <w:sz w:val="22"/>
            <w:szCs w:val="22"/>
          </w:rPr>
          <w:t>Форма Банковской гарантии на возврат авансового платежа</w:t>
        </w:r>
        <w:r w:rsidR="008F3F84" w:rsidRPr="000D2D16">
          <w:rPr>
            <w:rFonts w:ascii="Times New Roman" w:eastAsia="Times New Roman" w:hAnsi="Times New Roman" w:cs="Times New Roman"/>
            <w:bCs/>
            <w:noProof/>
            <w:webHidden/>
            <w:sz w:val="22"/>
            <w:szCs w:val="22"/>
          </w:rPr>
          <w:t xml:space="preserve">                 57</w:t>
        </w:r>
      </w:hyperlink>
    </w:p>
    <w:p w14:paraId="594B50D6" w14:textId="6EE11DBF"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5" w:history="1">
        <w:r w:rsidR="00810DE4">
          <w:rPr>
            <w:rFonts w:ascii="Times New Roman" w:eastAsia="Times New Roman" w:hAnsi="Times New Roman" w:cs="Times New Roman"/>
            <w:bCs/>
            <w:noProof/>
            <w:sz w:val="22"/>
            <w:szCs w:val="22"/>
            <w:u w:val="single"/>
          </w:rPr>
          <w:t>Приложение № 8</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0D2D16">
          <w:rPr>
            <w:rFonts w:ascii="Times New Roman" w:eastAsia="Times New Roman" w:hAnsi="Times New Roman" w:cs="Times New Roman"/>
            <w:bCs/>
            <w:noProof/>
            <w:webHidden/>
            <w:sz w:val="22"/>
            <w:szCs w:val="22"/>
          </w:rPr>
          <w:tab/>
          <w:t>63</w:t>
        </w:r>
      </w:hyperlink>
    </w:p>
    <w:p w14:paraId="39691150" w14:textId="3AD1F494"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6" w:history="1">
        <w:r w:rsidR="00810DE4">
          <w:rPr>
            <w:rFonts w:ascii="Times New Roman" w:eastAsia="Times New Roman" w:hAnsi="Times New Roman" w:cs="Times New Roman"/>
            <w:bCs/>
            <w:noProof/>
            <w:sz w:val="22"/>
            <w:szCs w:val="22"/>
            <w:u w:val="single"/>
          </w:rPr>
          <w:t>Приложение № 9</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антитеррористической безопасности</w:t>
        </w:r>
        <w:r w:rsidR="008F3F84" w:rsidRPr="000D2D16">
          <w:rPr>
            <w:rFonts w:ascii="Times New Roman" w:eastAsia="Times New Roman" w:hAnsi="Times New Roman" w:cs="Times New Roman"/>
            <w:bCs/>
            <w:noProof/>
            <w:webHidden/>
            <w:sz w:val="22"/>
            <w:szCs w:val="22"/>
          </w:rPr>
          <w:tab/>
          <w:t>75</w:t>
        </w:r>
      </w:hyperlink>
    </w:p>
    <w:p w14:paraId="0EC9EF4D" w14:textId="2D1167BD" w:rsidR="008F3F84" w:rsidRPr="000D2D16" w:rsidRDefault="00033B5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7" w:history="1">
        <w:r w:rsidR="00810DE4">
          <w:rPr>
            <w:rFonts w:ascii="Times New Roman" w:eastAsia="Times New Roman" w:hAnsi="Times New Roman" w:cs="Times New Roman"/>
            <w:bCs/>
            <w:noProof/>
            <w:sz w:val="22"/>
            <w:szCs w:val="22"/>
            <w:u w:val="single"/>
          </w:rPr>
          <w:t>Приложение № 10</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Календарный график выполнения работ</w:t>
        </w:r>
        <w:r w:rsidR="008F3F84" w:rsidRPr="000D2D16">
          <w:rPr>
            <w:rFonts w:ascii="Times New Roman" w:eastAsia="Times New Roman" w:hAnsi="Times New Roman" w:cs="Times New Roman"/>
            <w:bCs/>
            <w:noProof/>
            <w:webHidden/>
            <w:sz w:val="22"/>
            <w:szCs w:val="22"/>
          </w:rPr>
          <w:tab/>
          <w:t>80</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53B42E53" w:rsidR="008F3F84" w:rsidRDefault="008F3F84" w:rsidP="008F3F84">
      <w:pPr>
        <w:pStyle w:val="a6"/>
        <w:widowControl w:val="0"/>
        <w:jc w:val="both"/>
        <w:rPr>
          <w:rFonts w:ascii="Times New Roman" w:eastAsia="Times New Roman" w:hAnsi="Times New Roman" w:cs="Times New Roman"/>
          <w:noProof/>
          <w:sz w:val="22"/>
          <w:szCs w:val="22"/>
        </w:rPr>
      </w:pPr>
    </w:p>
    <w:p w14:paraId="42620AA2"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4CD0CC86" w:rsidR="009B1278" w:rsidRPr="0080728B" w:rsidRDefault="00C16B79" w:rsidP="0080728B">
      <w:pPr>
        <w:pStyle w:val="a6"/>
        <w:widowControl w:val="0"/>
        <w:jc w:val="both"/>
        <w:rPr>
          <w:rFonts w:ascii="Times New Roman" w:hAnsi="Times New Roman" w:cs="Times New Roman"/>
          <w:sz w:val="22"/>
          <w:szCs w:val="22"/>
        </w:rPr>
      </w:pPr>
      <w:r>
        <w:rPr>
          <w:rFonts w:ascii="Times New Roman" w:hAnsi="Times New Roman" w:cs="Times New Roman"/>
          <w:sz w:val="22"/>
          <w:szCs w:val="22"/>
        </w:rPr>
        <w:t>ООО «ЕвроСибЭнерго-Гидрогенерация»</w:t>
      </w:r>
      <w:r w:rsidR="002D68D5"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392E73" w:rsidRPr="0080728B">
        <w:rPr>
          <w:rFonts w:ascii="Times New Roman" w:hAnsi="Times New Roman" w:cs="Times New Roman"/>
          <w:sz w:val="22"/>
          <w:szCs w:val="22"/>
        </w:rPr>
        <w:t xml:space="preserve"> </w:t>
      </w:r>
      <w:r>
        <w:rPr>
          <w:rFonts w:ascii="Times New Roman" w:hAnsi="Times New Roman" w:cs="Times New Roman"/>
          <w:sz w:val="22"/>
          <w:szCs w:val="22"/>
        </w:rPr>
        <w:t>директора Кузнецова Сергея Владимировича</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Pr>
          <w:rFonts w:ascii="Times New Roman" w:hAnsi="Times New Roman" w:cs="Times New Roman"/>
          <w:sz w:val="22"/>
          <w:szCs w:val="22"/>
        </w:rPr>
        <w:t>Устава</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C16B79">
        <w:rPr>
          <w:rFonts w:ascii="Times New Roman" w:hAnsi="Times New Roman" w:cs="Times New Roman"/>
          <w:sz w:val="22"/>
          <w:szCs w:val="22"/>
          <w:highlight w:val="yellow"/>
        </w:rPr>
        <w:t>[</w:t>
      </w:r>
      <w:r w:rsidR="00A74043" w:rsidRPr="00C16B79">
        <w:rPr>
          <w:rFonts w:ascii="Times New Roman" w:hAnsi="Times New Roman" w:cs="Times New Roman"/>
          <w:i/>
          <w:sz w:val="22"/>
          <w:szCs w:val="22"/>
          <w:highlight w:val="yellow"/>
        </w:rPr>
        <w:t>наименование подрядчика</w:t>
      </w:r>
      <w:r w:rsidRPr="00C16B79">
        <w:rPr>
          <w:rFonts w:ascii="Times New Roman" w:hAnsi="Times New Roman" w:cs="Times New Roman"/>
          <w:sz w:val="22"/>
          <w:szCs w:val="22"/>
          <w:highlight w:val="yellow"/>
        </w:rPr>
        <w:t>]</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C16B79">
        <w:rPr>
          <w:rFonts w:ascii="Times New Roman" w:hAnsi="Times New Roman" w:cs="Times New Roman"/>
          <w:sz w:val="22"/>
          <w:szCs w:val="22"/>
          <w:highlight w:val="yellow"/>
        </w:rPr>
        <w:t>[●]</w:t>
      </w:r>
      <w:r w:rsidR="00660195" w:rsidRPr="00C16B79">
        <w:rPr>
          <w:rFonts w:ascii="Times New Roman" w:hAnsi="Times New Roman" w:cs="Times New Roman"/>
          <w:sz w:val="22"/>
          <w:szCs w:val="22"/>
          <w:highlight w:val="yellow"/>
        </w:rPr>
        <w:t>,</w:t>
      </w:r>
      <w:r w:rsidR="00660195" w:rsidRPr="0080728B">
        <w:rPr>
          <w:rFonts w:ascii="Times New Roman" w:hAnsi="Times New Roman" w:cs="Times New Roman"/>
          <w:sz w:val="22"/>
          <w:szCs w:val="22"/>
        </w:rPr>
        <w:t xml:space="preserve">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w:t>
      </w:r>
      <w:r w:rsidR="007712D2" w:rsidRPr="0080728B">
        <w:rPr>
          <w:rFonts w:ascii="Times New Roman" w:hAnsi="Times New Roman" w:cs="Times New Roman"/>
          <w:sz w:val="22"/>
          <w:szCs w:val="22"/>
        </w:rPr>
        <w:lastRenderedPageBreak/>
        <w:t>ей)</w:t>
      </w:r>
      <w:r w:rsidR="00660195" w:rsidRPr="0080728B">
        <w:rPr>
          <w:rFonts w:ascii="Times New Roman" w:hAnsi="Times New Roman" w:cs="Times New Roman"/>
          <w:sz w:val="22"/>
          <w:szCs w:val="22"/>
        </w:rPr>
        <w:t xml:space="preserve"> на основании </w:t>
      </w:r>
      <w:r w:rsidR="00392E73" w:rsidRPr="00C16B79">
        <w:rPr>
          <w:rFonts w:ascii="Times New Roman" w:hAnsi="Times New Roman" w:cs="Times New Roman"/>
          <w:sz w:val="22"/>
          <w:szCs w:val="22"/>
          <w:highlight w:val="yellow"/>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w:t>
      </w:r>
      <w:proofErr w:type="gramStart"/>
      <w:r w:rsidRPr="0080728B">
        <w:rPr>
          <w:rFonts w:ascii="Times New Roman" w:hAnsi="Times New Roman" w:cs="Times New Roman"/>
        </w:rPr>
        <w:t>Работ  в</w:t>
      </w:r>
      <w:proofErr w:type="gramEnd"/>
      <w:r w:rsidRPr="0080728B">
        <w:rPr>
          <w:rFonts w:ascii="Times New Roman" w:hAnsi="Times New Roman" w:cs="Times New Roman"/>
        </w:rPr>
        <w:t xml:space="preserve">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 xml:space="preserve">Российской Федерации, гарантом по которой выступает банк, определенный сторонами в </w:t>
      </w:r>
      <w:r w:rsidRPr="0080728B">
        <w:rPr>
          <w:rFonts w:ascii="Times New Roman" w:hAnsi="Times New Roman" w:cs="Times New Roman"/>
          <w:bCs w:val="0"/>
          <w:iCs/>
          <w:highlight w:val="yellow"/>
        </w:rPr>
        <w:t>[</w:t>
      </w:r>
      <w:r w:rsidRPr="0080728B">
        <w:rPr>
          <w:rFonts w:ascii="Times New Roman" w:hAnsi="Times New Roman" w:cs="Times New Roman"/>
          <w:bCs w:val="0"/>
          <w:iCs/>
          <w:highlight w:val="yellow"/>
        </w:rPr>
        <w:sym w:font="Symbol" w:char="F0B7"/>
      </w:r>
      <w:r w:rsidRPr="0080728B">
        <w:rPr>
          <w:rFonts w:ascii="Times New Roman" w:hAnsi="Times New Roman" w:cs="Times New Roman"/>
          <w:bCs w:val="0"/>
          <w:iCs/>
          <w:highlight w:val="yellow"/>
        </w:rPr>
        <w:t>]</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B3CB9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239D158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w:t>
      </w:r>
      <w:r w:rsidRPr="0080728B">
        <w:rPr>
          <w:rFonts w:ascii="Times New Roman" w:hAnsi="Times New Roman" w:cs="Times New Roman"/>
        </w:rPr>
        <w:lastRenderedPageBreak/>
        <w:t>надлежащим образом обязательства по настоящему Договору.</w:t>
      </w:r>
    </w:p>
    <w:p w14:paraId="07AE67C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настоящий договор подряда на выполнение проектных и изыскательских работ и </w:t>
      </w:r>
      <w:proofErr w:type="gramStart"/>
      <w:r w:rsidRPr="0080728B">
        <w:rPr>
          <w:rFonts w:ascii="Times New Roman" w:hAnsi="Times New Roman" w:cs="Times New Roman"/>
        </w:rPr>
        <w:t>все дополнительные соглашения</w:t>
      </w:r>
      <w:proofErr w:type="gramEnd"/>
      <w:r w:rsidRPr="0080728B">
        <w:rPr>
          <w:rFonts w:ascii="Times New Roman" w:hAnsi="Times New Roman" w:cs="Times New Roman"/>
        </w:rPr>
        <w:t xml:space="preserve"> и приложения к нему.</w:t>
      </w:r>
    </w:p>
    <w:p w14:paraId="48CED46A" w14:textId="39358B7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w:t>
      </w:r>
      <w:r w:rsidRPr="00775400">
        <w:rPr>
          <w:rFonts w:ascii="Times New Roman" w:hAnsi="Times New Roman" w:cs="Times New Roman"/>
          <w:b/>
        </w:rPr>
        <w:t xml:space="preserve">Приложении </w:t>
      </w:r>
      <w:r w:rsidRPr="00775400">
        <w:rPr>
          <w:rFonts w:ascii="Times New Roman" w:hAnsi="Times New Roman" w:cs="Times New Roman"/>
          <w:b/>
        </w:rPr>
        <w:fldChar w:fldCharType="begin"/>
      </w:r>
      <w:r w:rsidRPr="00775400">
        <w:rPr>
          <w:rFonts w:ascii="Times New Roman" w:hAnsi="Times New Roman" w:cs="Times New Roman"/>
          <w:b/>
        </w:rPr>
        <w:instrText xml:space="preserve"> REF RefSCH1_No \h  \* MERGEFORMAT </w:instrText>
      </w:r>
      <w:r w:rsidRPr="00775400">
        <w:rPr>
          <w:rFonts w:ascii="Times New Roman" w:hAnsi="Times New Roman" w:cs="Times New Roman"/>
          <w:b/>
        </w:rPr>
      </w:r>
      <w:r w:rsidRPr="00775400">
        <w:rPr>
          <w:rFonts w:ascii="Times New Roman" w:hAnsi="Times New Roman" w:cs="Times New Roman"/>
          <w:b/>
        </w:rPr>
        <w:fldChar w:fldCharType="separate"/>
      </w:r>
      <w:r w:rsidRPr="00775400">
        <w:rPr>
          <w:rFonts w:ascii="Times New Roman" w:hAnsi="Times New Roman" w:cs="Times New Roman"/>
          <w:b/>
          <w:i/>
        </w:rPr>
        <w:t>№ 1</w:t>
      </w:r>
      <w:r w:rsidRPr="00775400">
        <w:rPr>
          <w:rFonts w:ascii="Times New Roman" w:hAnsi="Times New Roman" w:cs="Times New Roman"/>
          <w:b/>
        </w:rPr>
        <w:fldChar w:fldCharType="end"/>
      </w:r>
      <w:r w:rsidRPr="00775400">
        <w:rPr>
          <w:rFonts w:ascii="Times New Roman" w:hAnsi="Times New Roman" w:cs="Times New Roman"/>
          <w:b/>
        </w:rPr>
        <w:t xml:space="preserve"> </w:t>
      </w:r>
      <w:r w:rsidR="00C16B79" w:rsidRPr="00775400">
        <w:rPr>
          <w:rFonts w:ascii="Times New Roman" w:hAnsi="Times New Roman" w:cs="Times New Roman"/>
          <w:b/>
        </w:rPr>
        <w:t>Задание</w:t>
      </w:r>
      <w:r w:rsidR="00775400" w:rsidRPr="00775400">
        <w:rPr>
          <w:rFonts w:ascii="Times New Roman" w:hAnsi="Times New Roman" w:cs="Times New Roman"/>
          <w:b/>
        </w:rPr>
        <w:t xml:space="preserve"> на выполнение проектно-изыскательских работ</w:t>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51166FE1"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 xml:space="preserve">обозначает </w:t>
      </w:r>
      <w:r w:rsidR="00C16B79">
        <w:rPr>
          <w:rFonts w:ascii="Times New Roman" w:hAnsi="Times New Roman" w:cs="Times New Roman"/>
        </w:rPr>
        <w:t>Рыбоводное хозяйство в Иркутской области и Красноярском крае</w:t>
      </w:r>
      <w:r w:rsidRPr="0080728B">
        <w:rPr>
          <w:rFonts w:ascii="Times New Roman" w:hAnsi="Times New Roman" w:cs="Times New Roman"/>
        </w:rPr>
        <w:t xml:space="preserve">, , а также оборудование, другое движимое / недвижимое имущество Заказчика, реконструируемое либо планируемое к созданию на основе Результата Работ (в зависимости от </w:t>
      </w:r>
      <w:r w:rsidR="00775400" w:rsidRPr="00775400">
        <w:rPr>
          <w:rFonts w:ascii="Times New Roman" w:hAnsi="Times New Roman" w:cs="Times New Roman"/>
          <w:b/>
        </w:rPr>
        <w:t xml:space="preserve">Приложении </w:t>
      </w:r>
      <w:r w:rsidR="00775400" w:rsidRPr="00775400">
        <w:rPr>
          <w:rFonts w:ascii="Times New Roman" w:hAnsi="Times New Roman" w:cs="Times New Roman"/>
          <w:b/>
        </w:rPr>
        <w:fldChar w:fldCharType="begin"/>
      </w:r>
      <w:r w:rsidR="00775400" w:rsidRPr="00775400">
        <w:rPr>
          <w:rFonts w:ascii="Times New Roman" w:hAnsi="Times New Roman" w:cs="Times New Roman"/>
          <w:b/>
        </w:rPr>
        <w:instrText xml:space="preserve"> REF RefSCH1_No \h  \* MERGEFORMAT </w:instrText>
      </w:r>
      <w:r w:rsidR="00775400" w:rsidRPr="00775400">
        <w:rPr>
          <w:rFonts w:ascii="Times New Roman" w:hAnsi="Times New Roman" w:cs="Times New Roman"/>
          <w:b/>
        </w:rPr>
      </w:r>
      <w:r w:rsidR="00775400" w:rsidRPr="00775400">
        <w:rPr>
          <w:rFonts w:ascii="Times New Roman" w:hAnsi="Times New Roman" w:cs="Times New Roman"/>
          <w:b/>
        </w:rPr>
        <w:fldChar w:fldCharType="separate"/>
      </w:r>
      <w:r w:rsidR="00775400" w:rsidRPr="00775400">
        <w:rPr>
          <w:rFonts w:ascii="Times New Roman" w:hAnsi="Times New Roman" w:cs="Times New Roman"/>
          <w:b/>
          <w:i/>
        </w:rPr>
        <w:t>№ 1</w:t>
      </w:r>
      <w:r w:rsidR="00775400" w:rsidRPr="00775400">
        <w:rPr>
          <w:rFonts w:ascii="Times New Roman" w:hAnsi="Times New Roman" w:cs="Times New Roman"/>
          <w:b/>
        </w:rPr>
        <w:fldChar w:fldCharType="end"/>
      </w:r>
      <w:r w:rsidR="00775400" w:rsidRPr="00775400">
        <w:rPr>
          <w:rFonts w:ascii="Times New Roman" w:hAnsi="Times New Roman" w:cs="Times New Roman"/>
          <w:b/>
        </w:rPr>
        <w:t xml:space="preserve"> Задание на выполнение проектно-изыскательских работ</w:t>
      </w:r>
      <w:r w:rsidRPr="0080728B">
        <w:rPr>
          <w:rFonts w:ascii="Times New Roman" w:hAnsi="Times New Roman" w:cs="Times New Roman"/>
        </w:rPr>
        <w:t>)), в отношении которого заключен настоящий Договор. [</w:t>
      </w:r>
      <w:r w:rsidRPr="0080728B">
        <w:rPr>
          <w:rFonts w:ascii="Times New Roman" w:hAnsi="Times New Roman" w:cs="Times New Roman"/>
          <w:i/>
        </w:rPr>
        <w:t>Сведения о государственной регистрации прав на Объект</w:t>
      </w:r>
      <w:r w:rsidRPr="0080728B">
        <w:rPr>
          <w:rFonts w:ascii="Times New Roman" w:hAnsi="Times New Roman" w:cs="Times New Roman"/>
        </w:rPr>
        <w:t>].</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0FC9327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Pr="0080728B">
        <w:rPr>
          <w:rFonts w:ascii="Times New Roman" w:hAnsi="Times New Roman" w:cs="Times New Roman"/>
        </w:rPr>
        <w:t>).</w:t>
      </w:r>
    </w:p>
    <w:p w14:paraId="6CBE7530" w14:textId="718EF51A" w:rsidR="007736FC" w:rsidRPr="0080728B" w:rsidRDefault="007736FC" w:rsidP="007736FC">
      <w:pPr>
        <w:pStyle w:val="afc"/>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3"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w:t>
      </w:r>
      <w:r w:rsidRPr="0080728B">
        <w:rPr>
          <w:rFonts w:ascii="Times New Roman" w:hAnsi="Times New Roman" w:cs="Times New Roman"/>
        </w:rPr>
        <w:lastRenderedPageBreak/>
        <w:t xml:space="preserve">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77777777"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4B707F6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w:t>
      </w:r>
      <w:r w:rsidRPr="0080728B">
        <w:rPr>
          <w:rFonts w:ascii="Times New Roman" w:hAnsi="Times New Roman" w:cs="Times New Roman"/>
        </w:rPr>
        <w:lastRenderedPageBreak/>
        <w:t>производителя и марки оборудования/материалов.</w:t>
      </w:r>
    </w:p>
    <w:p w14:paraId="67B80F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16422B4E"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00810DE4">
        <w:rPr>
          <w:rFonts w:ascii="Times New Roman" w:hAnsi="Times New Roman" w:cs="Times New Roman"/>
          <w:b/>
        </w:rPr>
        <w:t>Приложении № 10</w:t>
      </w:r>
      <w:r w:rsidRPr="006C3BAB">
        <w:rPr>
          <w:rFonts w:ascii="Times New Roman" w:hAnsi="Times New Roman" w:cs="Times New Roman"/>
          <w:b/>
        </w:rPr>
        <w:t xml:space="preserve">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Pr="006C3BAB">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4A0636">
        <w:rPr>
          <w:rFonts w:ascii="Times New Roman" w:hAnsi="Times New Roman" w:cs="Times New Roman"/>
        </w:rPr>
        <w:t>произошел  перевод</w:t>
      </w:r>
      <w:proofErr w:type="gramEnd"/>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4E8B87E9" w14:textId="3B44EF06"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59E9D1E1" w14:textId="5E927C8A"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7A259594" w14:textId="34C09F49"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75D9F61B"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E43A57">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4B2D9CC5"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810DE4">
        <w:rPr>
          <w:rFonts w:ascii="Times New Roman" w:hAnsi="Times New Roman" w:cs="Times New Roman"/>
          <w:b/>
        </w:rPr>
        <w:t>№ 10</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1BBAF42B"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r w:rsidR="00775400">
        <w:rPr>
          <w:rFonts w:ascii="Times New Roman" w:hAnsi="Times New Roman" w:cs="Times New Roman"/>
        </w:rPr>
        <w:t>.</w:t>
      </w:r>
    </w:p>
    <w:p w14:paraId="63BBEB7C" w14:textId="576D4304"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75A6DD8D"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lastRenderedPageBreak/>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00F175C8" w:rsidRPr="0080728B">
        <w:rPr>
          <w:rFonts w:ascii="Times New Roman" w:hAnsi="Times New Roman" w:cs="Times New Roman"/>
        </w:rPr>
        <w:t>,</w:t>
      </w:r>
      <w:r w:rsidR="00775400">
        <w:rPr>
          <w:rFonts w:ascii="Times New Roman" w:hAnsi="Times New Roman" w:cs="Times New Roman"/>
        </w:rPr>
        <w:t xml:space="preserve"> выполняется за счет и силами </w:t>
      </w:r>
      <w:r w:rsidRPr="00775400">
        <w:rPr>
          <w:rFonts w:ascii="Times New Roman" w:hAnsi="Times New Roman" w:cs="Times New Roman"/>
        </w:rPr>
        <w:t>П</w:t>
      </w:r>
      <w:r w:rsidR="005B7B15" w:rsidRPr="00775400">
        <w:rPr>
          <w:rFonts w:ascii="Times New Roman" w:hAnsi="Times New Roman" w:cs="Times New Roman"/>
        </w:rPr>
        <w:t>одрядчика</w:t>
      </w:r>
      <w:r w:rsidRPr="00775400">
        <w:rPr>
          <w:rFonts w:ascii="Times New Roman" w:hAnsi="Times New Roman" w:cs="Times New Roman"/>
        </w:rPr>
        <w:t>.</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66C724A2"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775400">
        <w:rPr>
          <w:rFonts w:ascii="Times New Roman" w:hAnsi="Times New Roman" w:cs="Times New Roman"/>
        </w:rPr>
        <w:t xml:space="preserve"> </w:t>
      </w:r>
      <w:r w:rsidR="009B0185">
        <w:rPr>
          <w:rFonts w:ascii="Times New Roman" w:hAnsi="Times New Roman" w:cs="Times New Roman"/>
        </w:rPr>
        <w:t xml:space="preserve">с даты подписания </w:t>
      </w:r>
      <w:proofErr w:type="gramStart"/>
      <w:r w:rsidR="009B0185">
        <w:rPr>
          <w:rFonts w:ascii="Times New Roman" w:hAnsi="Times New Roman" w:cs="Times New Roman"/>
        </w:rPr>
        <w:t>Договора</w:t>
      </w:r>
      <w:r w:rsidR="00775400">
        <w:rPr>
          <w:rFonts w:ascii="Times New Roman" w:hAnsi="Times New Roman" w:cs="Times New Roman"/>
        </w:rPr>
        <w:t xml:space="preserve"> </w:t>
      </w:r>
      <w:r w:rsidR="00FB1E2B" w:rsidRPr="0080728B">
        <w:rPr>
          <w:rFonts w:ascii="Times New Roman" w:hAnsi="Times New Roman" w:cs="Times New Roman"/>
        </w:rPr>
        <w:t>,</w:t>
      </w:r>
      <w:proofErr w:type="gramEnd"/>
      <w:r w:rsidR="00FB1E2B" w:rsidRPr="0080728B">
        <w:rPr>
          <w:rFonts w:ascii="Times New Roman" w:hAnsi="Times New Roman" w:cs="Times New Roman"/>
        </w:rPr>
        <w:t xml:space="preserve"> окончание Работ</w:t>
      </w:r>
      <w:r w:rsidR="007368CA" w:rsidRPr="0080728B">
        <w:rPr>
          <w:rFonts w:ascii="Times New Roman" w:hAnsi="Times New Roman" w:cs="Times New Roman"/>
        </w:rPr>
        <w:t>:</w:t>
      </w:r>
      <w:r w:rsidR="00775400">
        <w:rPr>
          <w:rFonts w:ascii="Times New Roman" w:hAnsi="Times New Roman" w:cs="Times New Roman"/>
        </w:rPr>
        <w:t xml:space="preserve"> </w:t>
      </w:r>
      <w:r w:rsidR="009B0185">
        <w:rPr>
          <w:rFonts w:ascii="Times New Roman" w:hAnsi="Times New Roman" w:cs="Times New Roman"/>
        </w:rPr>
        <w:t>15.04.2023</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810DE4">
        <w:rPr>
          <w:rFonts w:ascii="Times New Roman" w:hAnsi="Times New Roman" w:cs="Times New Roman"/>
          <w:b/>
        </w:rPr>
        <w:t>№ 10</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w:t>
      </w:r>
      <w:r w:rsidR="008314A6">
        <w:rPr>
          <w:rFonts w:ascii="Times New Roman" w:hAnsi="Times New Roman" w:cs="Times New Roman"/>
        </w:rPr>
        <w:t>у акту, подписанному Заказчиком.</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5D3C3105"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2894FD30"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80728B">
      <w:pPr>
        <w:pStyle w:val="RUS11"/>
        <w:widowControl w:val="0"/>
        <w:numPr>
          <w:ilvl w:val="0"/>
          <w:numId w:val="14"/>
        </w:numPr>
        <w:ind w:left="993" w:hanging="426"/>
        <w:rPr>
          <w:ins w:id="21" w:author="Ивановская Елена Владимировна" w:date="2019-03-28T08:28:00Z"/>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3285D065" w14:textId="45C996ED" w:rsidR="002A1D0C" w:rsidRPr="008314A6" w:rsidRDefault="0095164C" w:rsidP="0095164C">
      <w:pPr>
        <w:pStyle w:val="RUS11"/>
        <w:rPr>
          <w:ins w:id="22" w:author="Ивановская Елена Владимировна" w:date="2019-03-28T08:31:00Z"/>
          <w:rFonts w:ascii="Times New Roman" w:hAnsi="Times New Roman" w:cs="Times New Roman"/>
        </w:rPr>
      </w:pPr>
      <w:ins w:id="23" w:author="Ивановская Елена Владимировна" w:date="2019-03-28T08:28:00Z">
        <w:r w:rsidRPr="008314A6">
          <w:rPr>
            <w:rFonts w:ascii="Times New Roman" w:hAnsi="Times New Roman" w:cs="Times New Roman"/>
          </w:rPr>
          <w:t xml:space="preserve"> Цена работ по договору увеличивается на НДС по ставке, установленной Н</w:t>
        </w:r>
      </w:ins>
      <w:ins w:id="24" w:author="Ивановская Елена Владимировна" w:date="2019-03-28T08:29:00Z">
        <w:r w:rsidRPr="008314A6">
          <w:rPr>
            <w:rFonts w:ascii="Times New Roman" w:hAnsi="Times New Roman" w:cs="Times New Roman"/>
          </w:rPr>
          <w:t xml:space="preserve">алоговым </w:t>
        </w:r>
      </w:ins>
      <w:r w:rsidR="008314A6" w:rsidRPr="008314A6">
        <w:rPr>
          <w:rFonts w:ascii="Times New Roman" w:hAnsi="Times New Roman" w:cs="Times New Roman"/>
        </w:rPr>
        <w:t>кодексом РФ</w:t>
      </w:r>
      <w:ins w:id="25" w:author="Ивановская Елена Владимировна" w:date="2019-03-28T08:28:00Z">
        <w:r w:rsidRPr="008314A6">
          <w:rPr>
            <w:rFonts w:ascii="Times New Roman" w:hAnsi="Times New Roman" w:cs="Times New Roman"/>
          </w:rPr>
          <w:t xml:space="preserve">. </w:t>
        </w:r>
      </w:ins>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lastRenderedPageBreak/>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EC15608"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8314A6"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6" w:name="_Ref493723332"/>
      <w:bookmarkStart w:id="27" w:name="_Toc504140762"/>
      <w:bookmarkStart w:id="28" w:name="_Toc518653250"/>
      <w:r w:rsidRPr="0080728B">
        <w:rPr>
          <w:rFonts w:ascii="Times New Roman" w:hAnsi="Times New Roman" w:cs="Times New Roman"/>
        </w:rPr>
        <w:t>Порядок и условия платежей</w:t>
      </w:r>
      <w:bookmarkEnd w:id="26"/>
      <w:bookmarkEnd w:id="27"/>
      <w:bookmarkEnd w:id="28"/>
    </w:p>
    <w:p w14:paraId="7A406471" w14:textId="6EAEC187" w:rsidR="0011250A" w:rsidRPr="0080728B" w:rsidRDefault="0011250A" w:rsidP="0080728B">
      <w:pPr>
        <w:pStyle w:val="RUS11"/>
        <w:widowControl w:val="0"/>
        <w:rPr>
          <w:rFonts w:ascii="Times New Roman" w:hAnsi="Times New Roman" w:cs="Times New Roman"/>
        </w:rPr>
      </w:pPr>
      <w:bookmarkStart w:id="29"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9"/>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30"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w:t>
      </w:r>
      <w:r w:rsidRPr="0080728B">
        <w:rPr>
          <w:rFonts w:ascii="Times New Roman" w:hAnsi="Times New Roman" w:cs="Times New Roman"/>
        </w:rPr>
        <w:lastRenderedPageBreak/>
        <w:t xml:space="preserve">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30"/>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3E448D89"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79CB" w:rsidRPr="0080728B">
        <w:rPr>
          <w:rFonts w:ascii="Times New Roman" w:hAnsi="Times New Roman" w:cs="Times New Roman"/>
          <w:iCs/>
        </w:rPr>
        <w:t>6</w:t>
      </w:r>
      <w:r w:rsidRPr="0080728B">
        <w:rPr>
          <w:rFonts w:ascii="Times New Roman" w:hAnsi="Times New Roman" w:cs="Times New Roman"/>
          <w:iCs/>
        </w:rPr>
        <w:t>0 (</w:t>
      </w:r>
      <w:r w:rsidR="003979CB" w:rsidRPr="0080728B">
        <w:rPr>
          <w:rFonts w:ascii="Times New Roman" w:hAnsi="Times New Roman" w:cs="Times New Roman"/>
          <w:iCs/>
        </w:rPr>
        <w:t>шестидесяти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80728B">
        <w:rPr>
          <w:rFonts w:ascii="Times New Roman" w:hAnsi="Times New Roman" w:cs="Times New Roman"/>
          <w:iCs/>
        </w:rPr>
        <w:t xml:space="preserve">а субъектам малого и среднего предпринимательства – в течение 30 (тридцати) календарных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DD687C2" w14:textId="4FEB0D6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31" w:name="_Toc504140763"/>
      <w:bookmarkStart w:id="32" w:name="_Toc518653251"/>
      <w:bookmarkStart w:id="33" w:name="_Toc504140772"/>
      <w:bookmarkStart w:id="34"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31"/>
      <w:bookmarkEnd w:id="32"/>
    </w:p>
    <w:p w14:paraId="3D5FCF1F" w14:textId="77777777" w:rsidR="007736FC" w:rsidRPr="0080728B" w:rsidRDefault="007736FC" w:rsidP="007736FC">
      <w:pPr>
        <w:pStyle w:val="RUS1"/>
        <w:widowControl w:val="0"/>
        <w:spacing w:before="0"/>
        <w:rPr>
          <w:rFonts w:ascii="Times New Roman" w:hAnsi="Times New Roman" w:cs="Times New Roman"/>
        </w:rPr>
      </w:pPr>
      <w:bookmarkStart w:id="35" w:name="_Toc504140764"/>
      <w:bookmarkStart w:id="36" w:name="_Toc518653252"/>
      <w:r w:rsidRPr="0080728B">
        <w:rPr>
          <w:rFonts w:ascii="Times New Roman" w:hAnsi="Times New Roman" w:cs="Times New Roman"/>
        </w:rPr>
        <w:t>Обязательства Подрядчика</w:t>
      </w:r>
      <w:bookmarkEnd w:id="35"/>
      <w:bookmarkEnd w:id="36"/>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 xml:space="preserve"> В течение [●] ([●])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33ED8F26"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8314A6" w:rsidRPr="00775400">
        <w:rPr>
          <w:rFonts w:ascii="Times New Roman" w:hAnsi="Times New Roman" w:cs="Times New Roman"/>
          <w:b/>
        </w:rPr>
        <w:t>Задание на выполнение проектно-изыскательских работ</w:t>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w:t>
      </w:r>
      <w:r w:rsidRPr="0080728B">
        <w:rPr>
          <w:rFonts w:ascii="Times New Roman" w:hAnsi="Times New Roman" w:cs="Times New Roman"/>
        </w:rPr>
        <w:lastRenderedPageBreak/>
        <w:t>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7"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14:paraId="7E48F98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C712650"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выполняет требования, установленные в Приложении №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10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rPr>
        <w:t>;</w:t>
      </w:r>
    </w:p>
    <w:p w14:paraId="5BD7A7D3"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11 </w:t>
      </w:r>
      <w:r w:rsidRPr="004A0636">
        <w:rPr>
          <w:rFonts w:ascii="Times New Roman" w:hAnsi="Times New Roman" w:cs="Times New Roman"/>
        </w:rPr>
        <w:fldChar w:fldCharType="begin"/>
      </w:r>
      <w:r w:rsidRPr="004A0636">
        <w:rPr>
          <w:rFonts w:ascii="Times New Roman" w:hAnsi="Times New Roman" w:cs="Times New Roman"/>
        </w:rPr>
        <w:instrText xml:space="preserve"> REF RefSCH12_1 \h  \* MERGEFORMAT </w:instrText>
      </w:r>
      <w:r w:rsidRPr="004A0636">
        <w:rPr>
          <w:rFonts w:ascii="Times New Roman" w:hAnsi="Times New Roman" w:cs="Times New Roman"/>
        </w:rPr>
      </w:r>
      <w:r w:rsidRPr="004A0636">
        <w:rPr>
          <w:rFonts w:ascii="Times New Roman" w:hAnsi="Times New Roman" w:cs="Times New Roman"/>
        </w:rPr>
        <w:fldChar w:fldCharType="separate"/>
      </w:r>
      <w:r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fldChar w:fldCharType="end"/>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lastRenderedPageBreak/>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487FF1" w:rsidRPr="00487FF1">
          <w:rPr>
            <w:rStyle w:val="ad"/>
            <w:b/>
            <w:i/>
          </w:rPr>
          <w:t>https://www.eurosib-td.ru/ru/zakupki-rabot-i-uslug/dokumenty.php</w:t>
        </w:r>
      </w:hyperlink>
      <w:r w:rsidRPr="00487FF1">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 xml:space="preserve">Подрядчик обязуется проводить расследования всех Происшествий, произошедших </w:t>
      </w:r>
      <w:r w:rsidRPr="004A0636">
        <w:rPr>
          <w:rFonts w:ascii="Times New Roman" w:eastAsia="Times New Roman" w:hAnsi="Times New Roman" w:cs="Times New Roman"/>
        </w:rPr>
        <w:lastRenderedPageBreak/>
        <w:t>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509E8E2" w14:textId="200CC45D" w:rsidR="007736FC" w:rsidRPr="00F63C52" w:rsidRDefault="00944750" w:rsidP="007736FC">
      <w:pPr>
        <w:pStyle w:val="RUS111"/>
        <w:ind w:left="0"/>
        <w:rPr>
          <w:rFonts w:ascii="Times New Roman" w:hAnsi="Times New Roman" w:cs="Times New Roman"/>
          <w:highlight w:val="cyan"/>
        </w:rPr>
      </w:pPr>
      <w:r w:rsidRPr="00944750">
        <w:rPr>
          <w:rFonts w:ascii="Times New Roman" w:hAnsi="Times New Roman" w:cs="Times New Roman"/>
          <w:highlight w:val="cyan"/>
        </w:rPr>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Pr>
          <w:rFonts w:ascii="Times New Roman" w:hAnsi="Times New Roman" w:cs="Times New Roman"/>
          <w:highlight w:val="cyan"/>
        </w:rPr>
        <w:t>3</w:t>
      </w:r>
      <w:r w:rsidRPr="00944750">
        <w:rPr>
          <w:rFonts w:ascii="Times New Roman" w:hAnsi="Times New Roman" w:cs="Times New Roman"/>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Pr>
          <w:rFonts w:ascii="Times New Roman" w:hAnsi="Times New Roman" w:cs="Times New Roman"/>
          <w:highlight w:val="cyan"/>
        </w:rPr>
        <w:t>0</w:t>
      </w:r>
      <w:r w:rsidRPr="00944750">
        <w:rPr>
          <w:rFonts w:ascii="Times New Roman" w:hAnsi="Times New Roman" w:cs="Times New Roman"/>
          <w:highlight w:val="cyan"/>
        </w:rPr>
        <w:t xml:space="preserve"> к Договору</w:t>
      </w:r>
      <w:r w:rsidR="007736FC" w:rsidRPr="00F63C52">
        <w:rPr>
          <w:rFonts w:ascii="Times New Roman" w:hAnsi="Times New Roman" w:cs="Times New Roman"/>
          <w:highlight w:val="cyan"/>
        </w:rPr>
        <w:t xml:space="preserve">. </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38" w:name="_Toc504140765"/>
      <w:bookmarkStart w:id="39" w:name="_Toc518653253"/>
      <w:r w:rsidRPr="004A0636">
        <w:rPr>
          <w:rFonts w:ascii="Times New Roman" w:hAnsi="Times New Roman" w:cs="Times New Roman"/>
        </w:rPr>
        <w:t>Права Подрядчика</w:t>
      </w:r>
      <w:bookmarkEnd w:id="38"/>
      <w:bookmarkEnd w:id="39"/>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7A20F0DA"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487FF1">
        <w:rPr>
          <w:rFonts w:ascii="Times New Roman" w:hAnsi="Times New Roman" w:cs="Times New Roman"/>
        </w:rPr>
        <w:t>внутриобъектового</w:t>
      </w:r>
      <w:proofErr w:type="spellEnd"/>
      <w:r w:rsidRPr="00487FF1">
        <w:rPr>
          <w:rFonts w:ascii="Times New Roman" w:hAnsi="Times New Roman" w:cs="Times New Roman"/>
        </w:rPr>
        <w:t xml:space="preserve"> режима, опубликованным на официальном сайте Заказчика</w:t>
      </w:r>
      <w:r w:rsidR="00487FF1" w:rsidRPr="00487FF1">
        <w:rPr>
          <w:rFonts w:ascii="Times New Roman" w:hAnsi="Times New Roman" w:cs="Times New Roman"/>
        </w:rPr>
        <w:t xml:space="preserve"> </w:t>
      </w:r>
      <w:hyperlink r:id="rId15"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487FF1">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487FF1">
        <w:rPr>
          <w:rFonts w:ascii="Times New Roman" w:hAnsi="Times New Roman" w:cs="Times New Roman"/>
          <w:b/>
        </w:rPr>
      </w:r>
      <w:r w:rsidRPr="00487FF1">
        <w:rPr>
          <w:rFonts w:ascii="Times New Roman" w:hAnsi="Times New Roman" w:cs="Times New Roman"/>
          <w:b/>
        </w:rPr>
        <w:fldChar w:fldCharType="separate"/>
      </w:r>
      <w:r w:rsidRPr="00487FF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87FF1">
        <w:rPr>
          <w:rFonts w:ascii="Times New Roman" w:hAnsi="Times New Roman" w:cs="Times New Roman"/>
          <w:b/>
        </w:rPr>
        <w:fldChar w:fldCharType="end"/>
      </w:r>
      <w:r w:rsidRPr="00487FF1">
        <w:rPr>
          <w:rFonts w:ascii="Times New Roman" w:hAnsi="Times New Roman" w:cs="Times New Roman"/>
          <w:b/>
        </w:rPr>
        <w:t>)</w:t>
      </w:r>
      <w:r w:rsidRPr="00487FF1">
        <w:rPr>
          <w:rFonts w:ascii="Times New Roman" w:hAnsi="Times New Roman" w:cs="Times New Roman"/>
        </w:rPr>
        <w:t xml:space="preserve"> </w:t>
      </w:r>
      <w:r w:rsidRPr="00487FF1">
        <w:rPr>
          <w:rFonts w:ascii="Times New Roman" w:hAnsi="Times New Roman" w:cs="Times New Roman"/>
          <w:b/>
        </w:rPr>
        <w:t>Приложения № 10 к Договору .</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40" w:name="_Toc504140766"/>
      <w:bookmarkStart w:id="41" w:name="_Toc518653254"/>
      <w:r w:rsidRPr="0080728B">
        <w:rPr>
          <w:rFonts w:ascii="Times New Roman" w:hAnsi="Times New Roman" w:cs="Times New Roman"/>
        </w:rPr>
        <w:t>Обязательства Заказчика</w:t>
      </w:r>
      <w:bookmarkEnd w:id="40"/>
      <w:bookmarkEnd w:id="41"/>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 xml:space="preserve">Раздела 7 </w:t>
      </w:r>
      <w:r w:rsidRPr="004A0636">
        <w:rPr>
          <w:rFonts w:ascii="Times New Roman" w:hAnsi="Times New Roman" w:cs="Times New Roman"/>
          <w:b/>
        </w:rPr>
        <w:lastRenderedPageBreak/>
        <w:t>(</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b/>
        </w:rPr>
        <w:t>)</w:t>
      </w:r>
      <w:r w:rsidRPr="004A0636">
        <w:rPr>
          <w:rFonts w:ascii="Times New Roman" w:hAnsi="Times New Roman" w:cs="Times New Roman"/>
        </w:rPr>
        <w:t xml:space="preserve"> </w:t>
      </w:r>
      <w:r w:rsidRPr="004A0636">
        <w:rPr>
          <w:rFonts w:ascii="Times New Roman" w:hAnsi="Times New Roman" w:cs="Times New Roman"/>
          <w:b/>
        </w:rPr>
        <w:t>Приложения № 10 к Договору .</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42" w:name="_Toc504140767"/>
      <w:bookmarkStart w:id="43" w:name="_Toc518653255"/>
      <w:r w:rsidRPr="0080728B">
        <w:rPr>
          <w:rFonts w:ascii="Times New Roman" w:hAnsi="Times New Roman" w:cs="Times New Roman"/>
        </w:rPr>
        <w:t>Права Заказчика</w:t>
      </w:r>
      <w:bookmarkEnd w:id="42"/>
      <w:bookmarkEnd w:id="43"/>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44" w:name="_Toc504140768"/>
      <w:bookmarkStart w:id="45" w:name="_Toc518653256"/>
      <w:r w:rsidRPr="0080728B">
        <w:rPr>
          <w:rFonts w:ascii="Times New Roman" w:hAnsi="Times New Roman" w:cs="Times New Roman"/>
        </w:rPr>
        <w:t>Персонал Подрядчика</w:t>
      </w:r>
      <w:bookmarkEnd w:id="44"/>
      <w:bookmarkEnd w:id="45"/>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Pr="0080728B">
        <w:rPr>
          <w:rFonts w:ascii="Times New Roman" w:hAnsi="Times New Roman" w:cs="Times New Roman"/>
        </w:rPr>
        <w:lastRenderedPageBreak/>
        <w:t>Подрядчика является обязанностью Подрядчика и производится за счет сил и средств Подрядчика.</w:t>
      </w:r>
    </w:p>
    <w:p w14:paraId="22833EB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6" w:name="_Toc504140769"/>
      <w:bookmarkStart w:id="47" w:name="_Toc518653257"/>
      <w:r w:rsidRPr="0080728B">
        <w:rPr>
          <w:rFonts w:ascii="Times New Roman" w:hAnsi="Times New Roman" w:cs="Times New Roman"/>
        </w:rPr>
        <w:t>Членство в саморегулируемой организации</w:t>
      </w:r>
      <w:bookmarkEnd w:id="46"/>
      <w:bookmarkEnd w:id="47"/>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8" w:name="_Ref493725629"/>
      <w:bookmarkStart w:id="49" w:name="_Toc504140770"/>
      <w:bookmarkStart w:id="50" w:name="_Toc518653258"/>
      <w:r w:rsidRPr="0080728B">
        <w:rPr>
          <w:rFonts w:ascii="Times New Roman" w:hAnsi="Times New Roman" w:cs="Times New Roman"/>
        </w:rPr>
        <w:t>Привлечение Субподрядных организаций</w:t>
      </w:r>
      <w:bookmarkEnd w:id="48"/>
      <w:bookmarkEnd w:id="49"/>
      <w:bookmarkEnd w:id="50"/>
    </w:p>
    <w:p w14:paraId="5CF4732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51"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1"/>
    </w:p>
    <w:p w14:paraId="6624EDB3" w14:textId="77777777" w:rsidR="007736FC" w:rsidRPr="0080728B" w:rsidRDefault="007736FC" w:rsidP="007736FC">
      <w:pPr>
        <w:pStyle w:val="RUS11"/>
        <w:widowControl w:val="0"/>
        <w:rPr>
          <w:rFonts w:ascii="Times New Roman" w:hAnsi="Times New Roman" w:cs="Times New Roman"/>
        </w:rPr>
      </w:pPr>
      <w:bookmarkStart w:id="52"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2"/>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lastRenderedPageBreak/>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lastRenderedPageBreak/>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 [●] ([●])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53" w:name="_Toc504140771"/>
      <w:bookmarkStart w:id="54" w:name="_Toc518653259"/>
      <w:r w:rsidRPr="0080728B">
        <w:rPr>
          <w:rFonts w:ascii="Times New Roman" w:hAnsi="Times New Roman" w:cs="Times New Roman"/>
        </w:rPr>
        <w:t>Исходные данные</w:t>
      </w:r>
      <w:bookmarkEnd w:id="53"/>
      <w:bookmarkEnd w:id="54"/>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5" w:name="_Ref493723050"/>
      <w:r w:rsidRPr="0080728B">
        <w:rPr>
          <w:rFonts w:ascii="Times New Roman" w:hAnsi="Times New Roman" w:cs="Times New Roman"/>
        </w:rPr>
        <w:t xml:space="preserve">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w:t>
      </w:r>
      <w:r w:rsidRPr="0080728B">
        <w:rPr>
          <w:rFonts w:ascii="Times New Roman" w:hAnsi="Times New Roman" w:cs="Times New Roman"/>
        </w:rPr>
        <w:lastRenderedPageBreak/>
        <w:t>данных.</w:t>
      </w:r>
      <w:bookmarkEnd w:id="55"/>
    </w:p>
    <w:p w14:paraId="5BB7C532" w14:textId="77777777" w:rsidR="007736FC" w:rsidRPr="0080728B" w:rsidRDefault="007736FC" w:rsidP="007736FC">
      <w:pPr>
        <w:pStyle w:val="RUS11"/>
        <w:widowControl w:val="0"/>
        <w:rPr>
          <w:rFonts w:ascii="Times New Roman" w:hAnsi="Times New Roman" w:cs="Times New Roman"/>
        </w:rPr>
      </w:pPr>
      <w:bookmarkStart w:id="56" w:name="_Ref493722979"/>
      <w:r w:rsidRPr="0080728B">
        <w:rPr>
          <w:rFonts w:ascii="Times New Roman" w:hAnsi="Times New Roman" w:cs="Times New Roman"/>
        </w:rPr>
        <w:t>[</w:t>
      </w:r>
      <w:proofErr w:type="gramStart"/>
      <w:r w:rsidRPr="0080728B">
        <w:rPr>
          <w:rFonts w:ascii="Times New Roman" w:hAnsi="Times New Roman" w:cs="Times New Roman"/>
        </w:rPr>
        <w:t>В</w:t>
      </w:r>
      <w:proofErr w:type="gramEnd"/>
      <w:r w:rsidRPr="0080728B">
        <w:rPr>
          <w:rFonts w:ascii="Times New Roman" w:hAnsi="Times New Roman" w:cs="Times New Roman"/>
        </w:rPr>
        <w:t xml:space="preserve">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6"/>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7"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7"/>
    </w:p>
    <w:p w14:paraId="5211A490" w14:textId="77777777" w:rsidR="007736FC" w:rsidRPr="0080728B" w:rsidRDefault="007736FC" w:rsidP="007736FC">
      <w:pPr>
        <w:pStyle w:val="RUS11"/>
        <w:widowControl w:val="0"/>
        <w:rPr>
          <w:rFonts w:ascii="Times New Roman" w:hAnsi="Times New Roman" w:cs="Times New Roman"/>
        </w:rPr>
      </w:pPr>
      <w:bookmarkStart w:id="58"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Pr="0080728B">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8"/>
    </w:p>
    <w:p w14:paraId="09E31A4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77777777" w:rsidR="007736FC" w:rsidRPr="0080728B" w:rsidRDefault="007736FC" w:rsidP="007736FC">
      <w:pPr>
        <w:pStyle w:val="RUS11"/>
        <w:widowControl w:val="0"/>
        <w:rPr>
          <w:rFonts w:ascii="Times New Roman" w:hAnsi="Times New Roman" w:cs="Times New Roman"/>
        </w:rPr>
      </w:pPr>
      <w:bookmarkStart w:id="59"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9"/>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60"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 xml:space="preserve">Необходимость в получении Подрядчиком таких Исходных данных не является </w:t>
      </w:r>
      <w:r w:rsidRPr="0080728B">
        <w:rPr>
          <w:rFonts w:ascii="Times New Roman" w:hAnsi="Times New Roman" w:cs="Times New Roman"/>
        </w:rPr>
        <w:lastRenderedPageBreak/>
        <w:t>основанием для продления сроков выполнения Работ по Договору.</w:t>
      </w:r>
      <w:bookmarkEnd w:id="60"/>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61" w:name="_Hlt500771388"/>
      <w:bookmarkStart w:id="62" w:name="_Toc504140776"/>
      <w:bookmarkStart w:id="63" w:name="_Toc518653266"/>
      <w:bookmarkEnd w:id="33"/>
      <w:bookmarkEnd w:id="34"/>
      <w:bookmarkEnd w:id="61"/>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64" w:name="_Toc504140773"/>
      <w:bookmarkStart w:id="65" w:name="_Toc518653261"/>
      <w:r w:rsidRPr="0080728B">
        <w:rPr>
          <w:rFonts w:ascii="Times New Roman" w:hAnsi="Times New Roman" w:cs="Times New Roman"/>
        </w:rPr>
        <w:t>Порядок осуществления и приемки работ</w:t>
      </w:r>
      <w:bookmarkEnd w:id="64"/>
      <w:bookmarkEnd w:id="65"/>
    </w:p>
    <w:p w14:paraId="29D4174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5.7</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77777777" w:rsidR="00D56A84" w:rsidRPr="0080728B" w:rsidRDefault="00D56A84" w:rsidP="00D56A84">
      <w:pPr>
        <w:pStyle w:val="RUS11"/>
        <w:widowControl w:val="0"/>
        <w:rPr>
          <w:rFonts w:ascii="Times New Roman" w:hAnsi="Times New Roman" w:cs="Times New Roman"/>
        </w:rPr>
      </w:pPr>
      <w:bookmarkStart w:id="66" w:name="_Hlt500771216"/>
      <w:bookmarkStart w:id="67" w:name="_Hlt500771237"/>
      <w:bookmarkStart w:id="68" w:name="_Ref500756479"/>
      <w:bookmarkStart w:id="69" w:name="_Ref513219314"/>
      <w:bookmarkEnd w:id="66"/>
      <w:bookmarkEnd w:id="67"/>
      <w:r w:rsidRPr="0080728B">
        <w:rPr>
          <w:rFonts w:ascii="Times New Roman" w:hAnsi="Times New Roman" w:cs="Times New Roman"/>
        </w:rPr>
        <w:t xml:space="preserve">В части сметной документации Заказчику </w:t>
      </w:r>
      <w:bookmarkEnd w:id="68"/>
      <w:r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69"/>
    </w:p>
    <w:p w14:paraId="0CE6831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70"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70"/>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w:t>
      </w:r>
      <w:r w:rsidRPr="0080728B">
        <w:rPr>
          <w:rFonts w:ascii="Times New Roman" w:hAnsi="Times New Roman" w:cs="Times New Roman"/>
        </w:rPr>
        <w:lastRenderedPageBreak/>
        <w:t xml:space="preserve">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71" w:name="_Toc518653262"/>
      <w:r w:rsidRPr="0080728B">
        <w:rPr>
          <w:rFonts w:ascii="Times New Roman" w:hAnsi="Times New Roman" w:cs="Times New Roman"/>
        </w:rPr>
        <w:t>Качество выполнения Работ и контроль качества</w:t>
      </w:r>
      <w:bookmarkEnd w:id="71"/>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вправе вмешаться в </w:t>
      </w:r>
      <w:proofErr w:type="gramStart"/>
      <w:r w:rsidRPr="0080728B">
        <w:rPr>
          <w:rFonts w:ascii="Times New Roman" w:hAnsi="Times New Roman" w:cs="Times New Roman"/>
        </w:rPr>
        <w:t>выполнение  Работ</w:t>
      </w:r>
      <w:proofErr w:type="gramEnd"/>
      <w:r w:rsidRPr="0080728B">
        <w:rPr>
          <w:rFonts w:ascii="Times New Roman" w:hAnsi="Times New Roman" w:cs="Times New Roman"/>
        </w:rPr>
        <w:t>,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72" w:name="_Toc518653263"/>
      <w:r w:rsidRPr="0080728B">
        <w:rPr>
          <w:rFonts w:ascii="Times New Roman" w:hAnsi="Times New Roman" w:cs="Times New Roman"/>
        </w:rPr>
        <w:t>Устранение недостатков в период выполнения Работ</w:t>
      </w:r>
      <w:bookmarkEnd w:id="72"/>
    </w:p>
    <w:p w14:paraId="5F0FEA4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proofErr w:type="gramStart"/>
      <w:r w:rsidRPr="0080728B">
        <w:rPr>
          <w:rFonts w:ascii="Times New Roman" w:hAnsi="Times New Roman" w:cs="Times New Roman"/>
        </w:rPr>
        <w:t xml:space="preserve">выполнения  </w:t>
      </w:r>
      <w:r w:rsidRPr="0080728B">
        <w:rPr>
          <w:rFonts w:ascii="Times New Roman" w:hAnsi="Times New Roman" w:cs="Times New Roman"/>
        </w:rPr>
        <w:lastRenderedPageBreak/>
        <w:t>Работ</w:t>
      </w:r>
      <w:proofErr w:type="gramEnd"/>
      <w:r w:rsidRPr="0080728B">
        <w:rPr>
          <w:rFonts w:ascii="Times New Roman" w:hAnsi="Times New Roman" w:cs="Times New Roman"/>
        </w:rPr>
        <w:t>.</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3" w:name="_Toc496879570"/>
      <w:bookmarkEnd w:id="73"/>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74" w:name="_Toc504140774"/>
      <w:bookmarkStart w:id="75" w:name="_Toc518653264"/>
      <w:r w:rsidRPr="0080728B">
        <w:rPr>
          <w:rFonts w:ascii="Times New Roman" w:hAnsi="Times New Roman" w:cs="Times New Roman"/>
        </w:rPr>
        <w:t>Изменение Работ</w:t>
      </w:r>
      <w:bookmarkEnd w:id="74"/>
      <w:bookmarkEnd w:id="75"/>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6" w:name="_Toc504140775"/>
      <w:bookmarkStart w:id="77" w:name="_Toc518653265"/>
      <w:bookmarkStart w:id="78" w:name="_Ref493704750"/>
      <w:r w:rsidRPr="0080728B">
        <w:rPr>
          <w:rFonts w:ascii="Times New Roman" w:hAnsi="Times New Roman" w:cs="Times New Roman"/>
        </w:rPr>
        <w:t>Дополнительные Работы</w:t>
      </w:r>
      <w:bookmarkEnd w:id="76"/>
      <w:bookmarkEnd w:id="77"/>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w:t>
      </w:r>
      <w:r w:rsidRPr="0080728B">
        <w:rPr>
          <w:rFonts w:ascii="Times New Roman" w:hAnsi="Times New Roman" w:cs="Times New Roman"/>
        </w:rPr>
        <w:lastRenderedPageBreak/>
        <w:t>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8"/>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62"/>
      <w:bookmarkEnd w:id="63"/>
    </w:p>
    <w:p w14:paraId="194717C9" w14:textId="77777777" w:rsidR="00D94937" w:rsidRPr="0080728B" w:rsidRDefault="00AD1BAD" w:rsidP="0080728B">
      <w:pPr>
        <w:pStyle w:val="RUS1"/>
        <w:widowControl w:val="0"/>
        <w:spacing w:before="0"/>
        <w:rPr>
          <w:rFonts w:ascii="Times New Roman" w:hAnsi="Times New Roman" w:cs="Times New Roman"/>
        </w:rPr>
      </w:pPr>
      <w:bookmarkStart w:id="79" w:name="_Toc504140777"/>
      <w:bookmarkStart w:id="80"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9"/>
      <w:bookmarkEnd w:id="80"/>
    </w:p>
    <w:p w14:paraId="57683B48" w14:textId="58837722" w:rsidR="00324736" w:rsidRPr="0080728B" w:rsidRDefault="00324736" w:rsidP="0080728B">
      <w:pPr>
        <w:pStyle w:val="RUS11"/>
        <w:widowControl w:val="0"/>
        <w:rPr>
          <w:rFonts w:ascii="Times New Roman" w:hAnsi="Times New Roman" w:cs="Times New Roman"/>
        </w:rPr>
      </w:pPr>
      <w:bookmarkStart w:id="81"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81"/>
    </w:p>
    <w:p w14:paraId="54B71B03" w14:textId="502E7992"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82" w:name="_Toc504140778"/>
      <w:bookmarkStart w:id="83" w:name="_Toc518653268"/>
      <w:r w:rsidRPr="0080728B">
        <w:rPr>
          <w:rFonts w:ascii="Times New Roman" w:hAnsi="Times New Roman" w:cs="Times New Roman"/>
        </w:rPr>
        <w:t>Распределение прав на результаты интеллектуальной деятельности</w:t>
      </w:r>
      <w:bookmarkEnd w:id="82"/>
      <w:bookmarkEnd w:id="83"/>
    </w:p>
    <w:p w14:paraId="01AA5848" w14:textId="77777777" w:rsidR="007854F9" w:rsidRPr="0080728B" w:rsidRDefault="007854F9" w:rsidP="0080728B">
      <w:pPr>
        <w:pStyle w:val="RUS11"/>
        <w:widowControl w:val="0"/>
        <w:rPr>
          <w:rFonts w:ascii="Times New Roman" w:hAnsi="Times New Roman" w:cs="Times New Roman"/>
        </w:rPr>
      </w:pPr>
      <w:bookmarkStart w:id="84"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4"/>
    </w:p>
    <w:p w14:paraId="7F096E5C" w14:textId="7ADCB4A2" w:rsidR="007854F9" w:rsidRPr="0080728B" w:rsidRDefault="007854F9" w:rsidP="0080728B">
      <w:pPr>
        <w:pStyle w:val="RUS11"/>
        <w:widowControl w:val="0"/>
        <w:rPr>
          <w:rFonts w:ascii="Times New Roman" w:hAnsi="Times New Roman" w:cs="Times New Roman"/>
        </w:rPr>
      </w:pPr>
      <w:bookmarkStart w:id="85"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5"/>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proofErr w:type="gramStart"/>
      <w:r w:rsidRPr="0080728B">
        <w:rPr>
          <w:rFonts w:ascii="Times New Roman" w:hAnsi="Times New Roman" w:cs="Times New Roman"/>
          <w:bCs/>
        </w:rPr>
        <w:t xml:space="preserve">административные </w:t>
      </w:r>
      <w:r w:rsidR="004C050F" w:rsidRPr="0080728B">
        <w:rPr>
          <w:rFonts w:ascii="Times New Roman" w:hAnsi="Times New Roman" w:cs="Times New Roman"/>
          <w:bCs/>
        </w:rPr>
        <w:t xml:space="preserve"> и</w:t>
      </w:r>
      <w:proofErr w:type="gramEnd"/>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175C7B60" w:rsidR="007854F9" w:rsidRPr="0080728B" w:rsidRDefault="007854F9" w:rsidP="0080728B">
      <w:pPr>
        <w:pStyle w:val="RUS11"/>
        <w:widowControl w:val="0"/>
        <w:rPr>
          <w:rFonts w:ascii="Times New Roman" w:hAnsi="Times New Roman" w:cs="Times New Roman"/>
        </w:rPr>
      </w:pPr>
      <w:bookmarkStart w:id="86" w:name="_Ref493723515"/>
      <w:r w:rsidRPr="0080728B">
        <w:rPr>
          <w:rFonts w:ascii="Times New Roman" w:hAnsi="Times New Roman" w:cs="Times New Roman"/>
        </w:rPr>
        <w:t xml:space="preserve">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w:t>
      </w:r>
      <w:r w:rsidRPr="0080728B">
        <w:rPr>
          <w:rFonts w:ascii="Times New Roman" w:hAnsi="Times New Roman" w:cs="Times New Roman"/>
        </w:rPr>
        <w:lastRenderedPageBreak/>
        <w:t>Заказчиком и Подрядчиком.</w:t>
      </w:r>
      <w:bookmarkEnd w:id="86"/>
    </w:p>
    <w:p w14:paraId="0B796915" w14:textId="480213B1" w:rsidR="007854F9" w:rsidRPr="0080728B" w:rsidRDefault="007854F9" w:rsidP="0080728B">
      <w:pPr>
        <w:pStyle w:val="RUS11"/>
        <w:widowControl w:val="0"/>
        <w:rPr>
          <w:rFonts w:ascii="Times New Roman" w:hAnsi="Times New Roman" w:cs="Times New Roman"/>
        </w:rPr>
      </w:pPr>
      <w:bookmarkStart w:id="87"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7"/>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8" w:name="_Toc504140779"/>
      <w:bookmarkStart w:id="89"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8"/>
      <w:bookmarkEnd w:id="89"/>
    </w:p>
    <w:p w14:paraId="72DE4891" w14:textId="77777777" w:rsidR="00F566FE" w:rsidRPr="0080728B" w:rsidRDefault="00F566FE" w:rsidP="0080728B">
      <w:pPr>
        <w:pStyle w:val="RUS1"/>
        <w:widowControl w:val="0"/>
        <w:spacing w:before="0"/>
        <w:rPr>
          <w:rFonts w:ascii="Times New Roman" w:hAnsi="Times New Roman" w:cs="Times New Roman"/>
        </w:rPr>
      </w:pPr>
      <w:bookmarkStart w:id="90" w:name="_Ref496284723"/>
      <w:bookmarkStart w:id="91" w:name="_Ref496284743"/>
      <w:bookmarkStart w:id="92" w:name="_Toc504140780"/>
      <w:bookmarkStart w:id="93" w:name="_Toc518653270"/>
      <w:r w:rsidRPr="0080728B">
        <w:rPr>
          <w:rFonts w:ascii="Times New Roman" w:hAnsi="Times New Roman" w:cs="Times New Roman"/>
        </w:rPr>
        <w:t>Ответственность сторон</w:t>
      </w:r>
      <w:bookmarkEnd w:id="90"/>
      <w:bookmarkEnd w:id="91"/>
      <w:bookmarkEnd w:id="92"/>
      <w:bookmarkEnd w:id="93"/>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2211002C"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0519B4FA"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w:t>
      </w:r>
      <w:r w:rsidRPr="0080728B">
        <w:rPr>
          <w:rFonts w:ascii="Times New Roman" w:hAnsi="Times New Roman" w:cs="Times New Roman"/>
        </w:rPr>
        <w:lastRenderedPageBreak/>
        <w:t xml:space="preserve">отношении данных Работ, а также требованиям Заказчика. </w:t>
      </w:r>
    </w:p>
    <w:p w14:paraId="3A3B5330" w14:textId="1C8FE90A"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E43A57">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0F8373B1"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E43A57">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94"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4"/>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4F23ABE1"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E43A57">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E43A57">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7165D20" w14:textId="77777777" w:rsidR="00E43A57" w:rsidRPr="00E43A57" w:rsidRDefault="00557C79" w:rsidP="00E43A57">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5FFF89A9" w14:textId="77777777" w:rsidR="00E43A57" w:rsidRPr="00E43A57" w:rsidRDefault="00E43A57" w:rsidP="00E43A57">
      <w:pPr>
        <w:pStyle w:val="RUS11"/>
        <w:widowControl w:val="0"/>
        <w:rPr>
          <w:rFonts w:ascii="Times New Roman" w:hAnsi="Times New Roman" w:cs="Times New Roman"/>
          <w:b/>
        </w:rPr>
      </w:pPr>
    </w:p>
    <w:p w14:paraId="46B52941" w14:textId="77777777" w:rsidR="00E43A57" w:rsidRPr="00E43A57" w:rsidRDefault="00E43A57" w:rsidP="00E43A57">
      <w:pPr>
        <w:pStyle w:val="RUS11"/>
        <w:rPr>
          <w:rFonts w:ascii="Times New Roman" w:hAnsi="Times New Roman" w:cs="Times New Roman"/>
          <w:b/>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5A3588" w:rsidRPr="0041703F">
        <w:rPr>
          <w:rFonts w:ascii="Times New Roman" w:hAnsi="Times New Roman" w:cs="Times New Roman"/>
        </w:rPr>
        <w:t xml:space="preserve"> Приложения № 10 к Договору</w:t>
      </w:r>
      <w:r w:rsidR="00557C79"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2EFC7DE1" w14:textId="77777777" w:rsidR="00E43A57" w:rsidRPr="00E43A57" w:rsidRDefault="00E43A57" w:rsidP="00E43A57">
      <w:pPr>
        <w:pStyle w:val="RUS11"/>
        <w:widowControl w:val="0"/>
        <w:rPr>
          <w:rFonts w:ascii="Times New Roman" w:hAnsi="Times New Roman" w:cs="Times New Roman"/>
          <w:b/>
        </w:rPr>
      </w:pPr>
    </w:p>
    <w:p w14:paraId="317B032B" w14:textId="6FB9C3DF" w:rsidR="00557C79" w:rsidRPr="0041703F" w:rsidRDefault="00E43A57" w:rsidP="0080728B">
      <w:pPr>
        <w:pStyle w:val="RUS11"/>
        <w:widowControl w:val="0"/>
        <w:rPr>
          <w:rFonts w:ascii="Times New Roman" w:hAnsi="Times New Roman" w:cs="Times New Roman"/>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10 </w:t>
      </w:r>
      <w:r w:rsidR="00557C79"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5"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5"/>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 xml:space="preserve">части, допущенное Подрядчиком, Подрядчик обязан </w:t>
      </w:r>
      <w:r w:rsidR="00BA6E8D" w:rsidRPr="0080728B">
        <w:rPr>
          <w:rFonts w:ascii="Times New Roman" w:hAnsi="Times New Roman" w:cs="Times New Roman"/>
        </w:rPr>
        <w:lastRenderedPageBreak/>
        <w:t>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6"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6"/>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7" w:name="_Toc504140781"/>
      <w:bookmarkStart w:id="98" w:name="_Toc518653271"/>
      <w:r w:rsidRPr="0080728B">
        <w:rPr>
          <w:rFonts w:ascii="Times New Roman" w:hAnsi="Times New Roman" w:cs="Times New Roman"/>
        </w:rPr>
        <w:t>Разрешение споров</w:t>
      </w:r>
      <w:bookmarkEnd w:id="97"/>
      <w:bookmarkEnd w:id="98"/>
    </w:p>
    <w:p w14:paraId="634FB876" w14:textId="77777777" w:rsidR="00EC2F65" w:rsidRPr="0080728B" w:rsidRDefault="00F566FE" w:rsidP="0080728B">
      <w:pPr>
        <w:pStyle w:val="RUS11"/>
        <w:widowControl w:val="0"/>
        <w:rPr>
          <w:rFonts w:ascii="Times New Roman" w:hAnsi="Times New Roman" w:cs="Times New Roman"/>
        </w:rPr>
      </w:pPr>
      <w:bookmarkStart w:id="99"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9"/>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Все споры, разногласия или требования, вытекающие из Договора или в связи с ним, </w:t>
      </w:r>
      <w:r w:rsidRPr="0080728B">
        <w:rPr>
          <w:rFonts w:ascii="Times New Roman" w:hAnsi="Times New Roman" w:cs="Times New Roman"/>
        </w:rPr>
        <w:lastRenderedPageBreak/>
        <w:t>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100" w:name="_Toc504140782"/>
      <w:bookmarkStart w:id="101" w:name="_Toc518653272"/>
      <w:r w:rsidRPr="0080728B">
        <w:rPr>
          <w:rFonts w:ascii="Times New Roman" w:hAnsi="Times New Roman" w:cs="Times New Roman"/>
        </w:rPr>
        <w:t>Применимое право</w:t>
      </w:r>
      <w:bookmarkEnd w:id="100"/>
      <w:bookmarkEnd w:id="101"/>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102" w:name="_Toc504140783"/>
      <w:bookmarkStart w:id="103"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102"/>
      <w:bookmarkEnd w:id="103"/>
    </w:p>
    <w:p w14:paraId="0FF81E9F" w14:textId="77777777" w:rsidR="00F566FE" w:rsidRPr="0080728B" w:rsidRDefault="00D571C7" w:rsidP="0080728B">
      <w:pPr>
        <w:pStyle w:val="RUS1"/>
        <w:widowControl w:val="0"/>
        <w:spacing w:before="0"/>
        <w:rPr>
          <w:rFonts w:ascii="Times New Roman" w:hAnsi="Times New Roman" w:cs="Times New Roman"/>
        </w:rPr>
      </w:pPr>
      <w:bookmarkStart w:id="104" w:name="_Toc504140784"/>
      <w:bookmarkStart w:id="105" w:name="_Toc518653274"/>
      <w:r w:rsidRPr="0080728B">
        <w:rPr>
          <w:rFonts w:ascii="Times New Roman" w:hAnsi="Times New Roman" w:cs="Times New Roman"/>
        </w:rPr>
        <w:t>Изменение, прекращение и расторжение Договора</w:t>
      </w:r>
      <w:bookmarkEnd w:id="104"/>
      <w:bookmarkEnd w:id="105"/>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8314A6" w:rsidRDefault="00F566FE" w:rsidP="0080728B">
      <w:pPr>
        <w:pStyle w:val="RUS11"/>
        <w:widowControl w:val="0"/>
        <w:rPr>
          <w:rFonts w:ascii="Times New Roman" w:hAnsi="Times New Roman" w:cs="Times New Roman"/>
        </w:rPr>
      </w:pPr>
      <w:bookmarkStart w:id="106" w:name="_Ref496713263"/>
      <w:r w:rsidRPr="008314A6">
        <w:rPr>
          <w:rFonts w:ascii="Times New Roman" w:hAnsi="Times New Roman" w:cs="Times New Roman"/>
          <w:lang w:eastAsia="en-US"/>
        </w:rPr>
        <w:t xml:space="preserve">Заказчик имеет право в любое время досрочно расторгнуть </w:t>
      </w:r>
      <w:r w:rsidRPr="008314A6">
        <w:rPr>
          <w:rFonts w:ascii="Times New Roman" w:hAnsi="Times New Roman" w:cs="Times New Roman"/>
        </w:rPr>
        <w:t xml:space="preserve">Договор в одностороннем внесудебном порядке по </w:t>
      </w:r>
      <w:r w:rsidRPr="008314A6">
        <w:rPr>
          <w:rFonts w:ascii="Times New Roman" w:hAnsi="Times New Roman" w:cs="Times New Roman"/>
          <w:lang w:eastAsia="en-US"/>
        </w:rPr>
        <w:t>собственной инициативе</w:t>
      </w:r>
      <w:bookmarkEnd w:id="106"/>
      <w:r w:rsidR="00801E18" w:rsidRPr="008314A6">
        <w:rPr>
          <w:rFonts w:ascii="Times New Roman" w:hAnsi="Times New Roman" w:cs="Times New Roman"/>
          <w:lang w:eastAsia="en-US"/>
        </w:rPr>
        <w:t>.</w:t>
      </w:r>
    </w:p>
    <w:p w14:paraId="3610AF0B" w14:textId="77777777" w:rsidR="00F566FE" w:rsidRPr="008314A6" w:rsidRDefault="00F566FE" w:rsidP="0080728B">
      <w:pPr>
        <w:pStyle w:val="RUS11"/>
        <w:widowControl w:val="0"/>
        <w:rPr>
          <w:rFonts w:ascii="Times New Roman" w:hAnsi="Times New Roman" w:cs="Times New Roman"/>
        </w:rPr>
      </w:pPr>
      <w:bookmarkStart w:id="107" w:name="_Ref496714458"/>
      <w:r w:rsidRPr="008314A6">
        <w:rPr>
          <w:rFonts w:ascii="Times New Roman" w:hAnsi="Times New Roman" w:cs="Times New Roman"/>
        </w:rPr>
        <w:t>В случае:</w:t>
      </w:r>
      <w:bookmarkEnd w:id="107"/>
    </w:p>
    <w:p w14:paraId="391806D9"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аннулирования свидетельства саморегулируемой организации о допуске Подрядчика к виду</w:t>
      </w:r>
      <w:r w:rsidR="00F47C50" w:rsidRPr="008314A6">
        <w:rPr>
          <w:rFonts w:ascii="Times New Roman" w:hAnsi="Times New Roman" w:cs="Times New Roman"/>
        </w:rPr>
        <w:t xml:space="preserve"> / </w:t>
      </w:r>
      <w:r w:rsidRPr="008314A6">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 xml:space="preserve">прекращения действия </w:t>
      </w:r>
      <w:r w:rsidR="00FF28CC" w:rsidRPr="008314A6">
        <w:rPr>
          <w:rFonts w:ascii="Times New Roman" w:hAnsi="Times New Roman" w:cs="Times New Roman"/>
        </w:rPr>
        <w:t>Б</w:t>
      </w:r>
      <w:r w:rsidRPr="008314A6">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8314A6">
        <w:rPr>
          <w:rFonts w:ascii="Times New Roman" w:hAnsi="Times New Roman" w:cs="Times New Roman"/>
        </w:rPr>
        <w:t>;</w:t>
      </w:r>
    </w:p>
    <w:p w14:paraId="1DC92E5F"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8314A6">
        <w:rPr>
          <w:rFonts w:ascii="Times New Roman" w:hAnsi="Times New Roman" w:cs="Times New Roman"/>
        </w:rPr>
        <w:t>пятнадцати</w:t>
      </w:r>
      <w:r w:rsidRPr="008314A6">
        <w:rPr>
          <w:rFonts w:ascii="Times New Roman" w:hAnsi="Times New Roman" w:cs="Times New Roman"/>
        </w:rPr>
        <w:t>) календарных дней;</w:t>
      </w:r>
    </w:p>
    <w:p w14:paraId="32B0A66F"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обнаружения недостатков в выполненных Работах;</w:t>
      </w:r>
    </w:p>
    <w:p w14:paraId="3DEDAF44"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 xml:space="preserve">привлечения Подрядчиком иностранных рабочих </w:t>
      </w:r>
      <w:r w:rsidR="00327135" w:rsidRPr="008314A6">
        <w:rPr>
          <w:rFonts w:ascii="Times New Roman" w:hAnsi="Times New Roman" w:cs="Times New Roman"/>
        </w:rPr>
        <w:t>в нарушение требований миграционного законодательства</w:t>
      </w:r>
      <w:r w:rsidRPr="008314A6">
        <w:rPr>
          <w:rFonts w:ascii="Times New Roman" w:hAnsi="Times New Roman" w:cs="Times New Roman"/>
        </w:rPr>
        <w:t>;</w:t>
      </w:r>
    </w:p>
    <w:p w14:paraId="62698D5B" w14:textId="12C00643" w:rsidR="00F566FE" w:rsidRPr="008314A6" w:rsidRDefault="00B613B6" w:rsidP="0080728B">
      <w:pPr>
        <w:pStyle w:val="RUS10"/>
        <w:widowControl w:val="0"/>
        <w:rPr>
          <w:rFonts w:ascii="Times New Roman" w:hAnsi="Times New Roman" w:cs="Times New Roman"/>
        </w:rPr>
      </w:pPr>
      <w:r w:rsidRPr="008314A6">
        <w:rPr>
          <w:rFonts w:ascii="Times New Roman" w:hAnsi="Times New Roman" w:cs="Times New Roman"/>
        </w:rPr>
        <w:t>вступления</w:t>
      </w:r>
      <w:r w:rsidR="002F1954" w:rsidRPr="008314A6">
        <w:rPr>
          <w:rFonts w:ascii="Times New Roman" w:hAnsi="Times New Roman" w:cs="Times New Roman"/>
        </w:rPr>
        <w:t xml:space="preserve"> </w:t>
      </w:r>
      <w:r w:rsidRPr="008314A6">
        <w:rPr>
          <w:rFonts w:ascii="Times New Roman" w:hAnsi="Times New Roman" w:cs="Times New Roman"/>
        </w:rPr>
        <w:t xml:space="preserve">Подрядчика в процедуру </w:t>
      </w:r>
      <w:r w:rsidR="00F566FE" w:rsidRPr="008314A6">
        <w:rPr>
          <w:rFonts w:ascii="Times New Roman" w:hAnsi="Times New Roman" w:cs="Times New Roman"/>
        </w:rPr>
        <w:t xml:space="preserve">ликвидации либо принятия судом определения о введении в отношении Подрядчика наблюдения, финансового оздоровления или внешнего </w:t>
      </w:r>
      <w:r w:rsidR="00F566FE" w:rsidRPr="008314A6">
        <w:rPr>
          <w:rFonts w:ascii="Times New Roman" w:hAnsi="Times New Roman" w:cs="Times New Roman"/>
        </w:rPr>
        <w:lastRenderedPageBreak/>
        <w:t>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314A6">
        <w:rPr>
          <w:rFonts w:ascii="Times New Roman" w:hAnsi="Times New Roman" w:cs="Times New Roman"/>
        </w:rPr>
        <w:t>,</w:t>
      </w:r>
      <w:r w:rsidRPr="008314A6">
        <w:rPr>
          <w:rFonts w:ascii="Times New Roman" w:hAnsi="Times New Roman" w:cs="Times New Roman"/>
        </w:rPr>
        <w:t xml:space="preserve"> в течение свы</w:t>
      </w:r>
      <w:r w:rsidR="00B613B6" w:rsidRPr="008314A6">
        <w:rPr>
          <w:rFonts w:ascii="Times New Roman" w:hAnsi="Times New Roman" w:cs="Times New Roman"/>
        </w:rPr>
        <w:t>ше 10 (десяти) календарных дней;</w:t>
      </w:r>
    </w:p>
    <w:p w14:paraId="4A5C85A1" w14:textId="343B2B7B"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 xml:space="preserve">невыполнения Подрядчиком либо </w:t>
      </w:r>
      <w:r w:rsidR="007A1B9F" w:rsidRPr="008314A6">
        <w:rPr>
          <w:rFonts w:ascii="Times New Roman" w:hAnsi="Times New Roman" w:cs="Times New Roman"/>
        </w:rPr>
        <w:t>Субподрядной организацией</w:t>
      </w:r>
      <w:r w:rsidR="00621467" w:rsidRPr="008314A6">
        <w:rPr>
          <w:rFonts w:ascii="Times New Roman" w:hAnsi="Times New Roman" w:cs="Times New Roman"/>
        </w:rPr>
        <w:t xml:space="preserve"> </w:t>
      </w:r>
      <w:r w:rsidRPr="008314A6">
        <w:rPr>
          <w:rFonts w:ascii="Times New Roman" w:hAnsi="Times New Roman" w:cs="Times New Roman"/>
        </w:rPr>
        <w:t>требований охраны труда, промышленной безопасности, пожарной безопасности и экологии и</w:t>
      </w:r>
      <w:r w:rsidR="00F47C50" w:rsidRPr="008314A6">
        <w:rPr>
          <w:rFonts w:ascii="Times New Roman" w:hAnsi="Times New Roman" w:cs="Times New Roman"/>
        </w:rPr>
        <w:t xml:space="preserve"> / </w:t>
      </w:r>
      <w:r w:rsidRPr="008314A6">
        <w:rPr>
          <w:rFonts w:ascii="Times New Roman" w:hAnsi="Times New Roman" w:cs="Times New Roman"/>
        </w:rPr>
        <w:t xml:space="preserve">или нарушения требований </w:t>
      </w:r>
      <w:proofErr w:type="spellStart"/>
      <w:r w:rsidRPr="008314A6">
        <w:rPr>
          <w:rFonts w:ascii="Times New Roman" w:hAnsi="Times New Roman" w:cs="Times New Roman"/>
        </w:rPr>
        <w:t>внутриобъектового</w:t>
      </w:r>
      <w:proofErr w:type="spellEnd"/>
      <w:r w:rsidRPr="008314A6">
        <w:rPr>
          <w:rFonts w:ascii="Times New Roman" w:hAnsi="Times New Roman" w:cs="Times New Roman"/>
        </w:rPr>
        <w:t xml:space="preserve"> режима на </w:t>
      </w:r>
      <w:r w:rsidR="00CE1113" w:rsidRPr="008314A6">
        <w:rPr>
          <w:rFonts w:ascii="Times New Roman" w:hAnsi="Times New Roman" w:cs="Times New Roman"/>
        </w:rPr>
        <w:t>территории Заказчика</w:t>
      </w:r>
      <w:r w:rsidRPr="008314A6">
        <w:rPr>
          <w:rFonts w:ascii="Times New Roman" w:hAnsi="Times New Roman" w:cs="Times New Roman"/>
        </w:rPr>
        <w:t>;</w:t>
      </w:r>
    </w:p>
    <w:p w14:paraId="5A7F3B84"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уступки прав по Договору без письменного согласия Заказчика;</w:t>
      </w:r>
    </w:p>
    <w:p w14:paraId="5E1B2279" w14:textId="77777777" w:rsidR="00F566FE" w:rsidRPr="008314A6" w:rsidRDefault="00F566FE" w:rsidP="0080728B">
      <w:pPr>
        <w:pStyle w:val="RUS10"/>
        <w:widowControl w:val="0"/>
        <w:rPr>
          <w:rFonts w:ascii="Times New Roman" w:hAnsi="Times New Roman" w:cs="Times New Roman"/>
        </w:rPr>
      </w:pPr>
      <w:proofErr w:type="spellStart"/>
      <w:r w:rsidRPr="008314A6">
        <w:rPr>
          <w:rFonts w:ascii="Times New Roman" w:hAnsi="Times New Roman" w:cs="Times New Roman"/>
        </w:rPr>
        <w:t>непредоставления</w:t>
      </w:r>
      <w:proofErr w:type="spellEnd"/>
      <w:r w:rsidRPr="008314A6">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8314A6" w:rsidRDefault="00F566FE" w:rsidP="0080728B">
      <w:pPr>
        <w:pStyle w:val="RUS10"/>
        <w:widowControl w:val="0"/>
        <w:numPr>
          <w:ilvl w:val="0"/>
          <w:numId w:val="0"/>
        </w:numPr>
        <w:rPr>
          <w:rFonts w:ascii="Times New Roman" w:hAnsi="Times New Roman" w:cs="Times New Roman"/>
        </w:rPr>
      </w:pPr>
      <w:r w:rsidRPr="008314A6">
        <w:rPr>
          <w:rFonts w:ascii="Times New Roman" w:hAnsi="Times New Roman" w:cs="Times New Roman"/>
        </w:rPr>
        <w:t xml:space="preserve">а также в иных случаях, предусмотренных Договором, </w:t>
      </w:r>
      <w:r w:rsidR="00B613B6" w:rsidRPr="008314A6">
        <w:rPr>
          <w:rFonts w:ascii="Times New Roman" w:hAnsi="Times New Roman" w:cs="Times New Roman"/>
        </w:rPr>
        <w:t xml:space="preserve">дополнительным </w:t>
      </w:r>
      <w:r w:rsidRPr="008314A6">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8314A6">
        <w:rPr>
          <w:rFonts w:ascii="Times New Roman" w:hAnsi="Times New Roman" w:cs="Times New Roman"/>
        </w:rPr>
        <w:t>Результатами Работ, созданными Подрядчиком на дату прекращения Договора</w:t>
      </w:r>
      <w:r w:rsidRPr="008314A6">
        <w:rPr>
          <w:rFonts w:ascii="Times New Roman" w:hAnsi="Times New Roman" w:cs="Times New Roman"/>
        </w:rPr>
        <w:t>.</w:t>
      </w:r>
    </w:p>
    <w:p w14:paraId="4724633F" w14:textId="537443DB" w:rsidR="00E970F2" w:rsidRPr="008314A6" w:rsidRDefault="00E970F2" w:rsidP="00E970F2">
      <w:pPr>
        <w:pStyle w:val="RUS11"/>
        <w:numPr>
          <w:ilvl w:val="0"/>
          <w:numId w:val="0"/>
        </w:numPr>
        <w:ind w:left="1" w:firstLine="567"/>
        <w:rPr>
          <w:rFonts w:ascii="Times New Roman" w:eastAsiaTheme="minorEastAsia" w:hAnsi="Times New Roman" w:cs="Times New Roman"/>
        </w:rPr>
      </w:pPr>
      <w:bookmarkStart w:id="108" w:name="_Ref513800253"/>
      <w:r w:rsidRPr="008314A6">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8314A6" w:rsidRDefault="00E970F2" w:rsidP="00E970F2">
      <w:pPr>
        <w:pStyle w:val="RUS11"/>
        <w:rPr>
          <w:rFonts w:ascii="Times New Roman" w:hAnsi="Times New Roman" w:cs="Times New Roman"/>
        </w:rPr>
      </w:pPr>
      <w:r w:rsidRPr="008314A6">
        <w:rPr>
          <w:rFonts w:ascii="Times New Roman" w:hAnsi="Times New Roman" w:cs="Times New Roman"/>
        </w:rPr>
        <w:t>В случае:</w:t>
      </w:r>
    </w:p>
    <w:p w14:paraId="4CD0837C" w14:textId="77777777" w:rsidR="00E970F2" w:rsidRPr="008314A6" w:rsidRDefault="00E970F2" w:rsidP="00E970F2">
      <w:pPr>
        <w:pStyle w:val="RUS11"/>
        <w:numPr>
          <w:ilvl w:val="0"/>
          <w:numId w:val="0"/>
        </w:numPr>
        <w:ind w:left="568"/>
        <w:rPr>
          <w:rFonts w:ascii="Times New Roman" w:hAnsi="Times New Roman" w:cs="Times New Roman"/>
        </w:rPr>
      </w:pPr>
      <w:r w:rsidRPr="008314A6">
        <w:rPr>
          <w:rFonts w:ascii="Times New Roman" w:hAnsi="Times New Roman" w:cs="Times New Roman"/>
        </w:rPr>
        <w:t>(1)</w:t>
      </w:r>
      <w:r w:rsidRPr="008314A6">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8314A6" w:rsidRDefault="00E970F2" w:rsidP="00E970F2">
      <w:pPr>
        <w:pStyle w:val="RUS11"/>
        <w:numPr>
          <w:ilvl w:val="0"/>
          <w:numId w:val="0"/>
        </w:numPr>
        <w:ind w:left="568"/>
        <w:rPr>
          <w:rFonts w:ascii="Times New Roman" w:hAnsi="Times New Roman" w:cs="Times New Roman"/>
        </w:rPr>
      </w:pPr>
      <w:r w:rsidRPr="008314A6">
        <w:rPr>
          <w:rFonts w:ascii="Times New Roman" w:hAnsi="Times New Roman" w:cs="Times New Roman"/>
        </w:rPr>
        <w:t>(2)</w:t>
      </w:r>
      <w:r w:rsidRPr="008314A6">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8314A6" w:rsidRDefault="00E970F2" w:rsidP="00E970F2">
      <w:pPr>
        <w:pStyle w:val="RUS11"/>
        <w:numPr>
          <w:ilvl w:val="0"/>
          <w:numId w:val="0"/>
        </w:numPr>
        <w:ind w:left="568"/>
        <w:rPr>
          <w:rFonts w:ascii="Times New Roman" w:hAnsi="Times New Roman" w:cs="Times New Roman"/>
        </w:rPr>
      </w:pPr>
      <w:r w:rsidRPr="008314A6">
        <w:rPr>
          <w:rFonts w:ascii="Times New Roman" w:hAnsi="Times New Roman" w:cs="Times New Roman"/>
        </w:rPr>
        <w:t>(3)</w:t>
      </w:r>
      <w:r w:rsidRPr="008314A6">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8314A6">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 xml:space="preserve">В случае если Подрядчик </w:t>
      </w:r>
      <w:r w:rsidR="00B368CD" w:rsidRPr="0080728B">
        <w:rPr>
          <w:rFonts w:ascii="Times New Roman" w:hAnsi="Times New Roman" w:cs="Times New Roman"/>
        </w:rPr>
        <w:lastRenderedPageBreak/>
        <w:t>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8"/>
    </w:p>
    <w:p w14:paraId="7B553C82" w14:textId="38F8917D"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9"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9"/>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E1DB88B"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AE2DCA4" w14:textId="77777777" w:rsidR="00D94937" w:rsidRPr="0080728B" w:rsidRDefault="00D94937" w:rsidP="0080728B">
      <w:pPr>
        <w:pStyle w:val="RUS1"/>
        <w:widowControl w:val="0"/>
        <w:spacing w:before="0"/>
        <w:rPr>
          <w:rFonts w:ascii="Times New Roman" w:hAnsi="Times New Roman" w:cs="Times New Roman"/>
        </w:rPr>
      </w:pPr>
      <w:bookmarkStart w:id="110" w:name="_Ref500770688"/>
      <w:bookmarkStart w:id="111" w:name="_Toc504140786"/>
      <w:bookmarkStart w:id="112" w:name="_Toc518653276"/>
      <w:r w:rsidRPr="0080728B">
        <w:rPr>
          <w:rFonts w:ascii="Times New Roman" w:hAnsi="Times New Roman" w:cs="Times New Roman"/>
        </w:rPr>
        <w:t>Обстоятельства непреодолимой силы</w:t>
      </w:r>
      <w:bookmarkEnd w:id="110"/>
      <w:bookmarkEnd w:id="111"/>
      <w:bookmarkEnd w:id="112"/>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 xml:space="preserve">или преодолеть, если эти </w:t>
      </w:r>
      <w:r w:rsidR="00661F2C" w:rsidRPr="0080728B">
        <w:rPr>
          <w:rFonts w:ascii="Times New Roman" w:hAnsi="Times New Roman" w:cs="Times New Roman"/>
        </w:rPr>
        <w:lastRenderedPageBreak/>
        <w:t>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3"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3"/>
    </w:p>
    <w:p w14:paraId="4FC9C6A7" w14:textId="29BAAF88" w:rsidR="009A6F15" w:rsidRPr="0080728B" w:rsidRDefault="00D94937" w:rsidP="0080728B">
      <w:pPr>
        <w:pStyle w:val="RUS11"/>
        <w:widowControl w:val="0"/>
        <w:rPr>
          <w:rFonts w:ascii="Times New Roman" w:hAnsi="Times New Roman" w:cs="Times New Roman"/>
        </w:rPr>
      </w:pPr>
      <w:bookmarkStart w:id="114"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E43A57">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4"/>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08EE23E3"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5A0166C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5" w:name="_Toc504140787"/>
      <w:bookmarkStart w:id="116"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5"/>
      <w:bookmarkEnd w:id="116"/>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7" w:name="_Toc504140788"/>
      <w:bookmarkStart w:id="118" w:name="_Toc518653278"/>
      <w:bookmarkStart w:id="119" w:name="_Ref493722501"/>
      <w:r w:rsidRPr="0080728B">
        <w:rPr>
          <w:rFonts w:ascii="Times New Roman" w:hAnsi="Times New Roman" w:cs="Times New Roman"/>
        </w:rPr>
        <w:t>Конфиденциальность</w:t>
      </w:r>
      <w:bookmarkEnd w:id="117"/>
      <w:bookmarkEnd w:id="118"/>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Вся информация и документация, связанная с действием и исполнением Договора, в </w:t>
      </w:r>
      <w:r w:rsidRPr="0080728B">
        <w:rPr>
          <w:rFonts w:ascii="Times New Roman" w:hAnsi="Times New Roman" w:cs="Times New Roman"/>
        </w:rPr>
        <w:lastRenderedPageBreak/>
        <w:t>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proofErr w:type="gramStart"/>
      <w:r w:rsidRPr="0080728B">
        <w:rPr>
          <w:rFonts w:ascii="Times New Roman" w:hAnsi="Times New Roman" w:cs="Times New Roman"/>
        </w:rPr>
        <w:t xml:space="preserve">документы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20" w:name="_Toc504140789"/>
      <w:bookmarkStart w:id="121" w:name="_Toc518653279"/>
      <w:bookmarkEnd w:id="119"/>
      <w:r w:rsidRPr="0080728B">
        <w:rPr>
          <w:rFonts w:ascii="Times New Roman" w:hAnsi="Times New Roman" w:cs="Times New Roman"/>
        </w:rPr>
        <w:t>Толкование</w:t>
      </w:r>
      <w:bookmarkEnd w:id="120"/>
      <w:bookmarkEnd w:id="121"/>
    </w:p>
    <w:p w14:paraId="7795DE58" w14:textId="77777777" w:rsidR="00F62AC9" w:rsidRPr="0080728B" w:rsidRDefault="00F62AC9" w:rsidP="0080728B">
      <w:pPr>
        <w:pStyle w:val="RUS11"/>
        <w:widowControl w:val="0"/>
        <w:rPr>
          <w:rFonts w:ascii="Times New Roman" w:hAnsi="Times New Roman" w:cs="Times New Roman"/>
        </w:rPr>
      </w:pPr>
      <w:bookmarkStart w:id="122" w:name="_Ref493705022"/>
      <w:r w:rsidRPr="0080728B">
        <w:rPr>
          <w:rFonts w:ascii="Times New Roman" w:hAnsi="Times New Roman" w:cs="Times New Roman"/>
        </w:rPr>
        <w:lastRenderedPageBreak/>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3"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3"/>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4" w:name="_Toc504140790"/>
      <w:bookmarkStart w:id="125" w:name="_Ref513222668"/>
      <w:bookmarkStart w:id="126" w:name="_Toc518653280"/>
      <w:r w:rsidRPr="0080728B">
        <w:rPr>
          <w:rFonts w:ascii="Times New Roman" w:hAnsi="Times New Roman" w:cs="Times New Roman"/>
        </w:rPr>
        <w:t>Уведомления</w:t>
      </w:r>
      <w:bookmarkEnd w:id="122"/>
      <w:bookmarkEnd w:id="124"/>
      <w:bookmarkEnd w:id="125"/>
      <w:bookmarkEnd w:id="126"/>
    </w:p>
    <w:p w14:paraId="4CE0C3E6" w14:textId="77777777" w:rsidR="006D7D13" w:rsidRPr="0080728B" w:rsidRDefault="006D7D13" w:rsidP="0080728B">
      <w:pPr>
        <w:pStyle w:val="RUS11"/>
        <w:widowControl w:val="0"/>
        <w:rPr>
          <w:rFonts w:ascii="Times New Roman" w:hAnsi="Times New Roman" w:cs="Times New Roman"/>
        </w:rPr>
      </w:pPr>
      <w:bookmarkStart w:id="127"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7"/>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8"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8"/>
    </w:p>
    <w:p w14:paraId="6F6D10CB" w14:textId="77777777" w:rsidR="00C222ED" w:rsidRPr="0080728B" w:rsidRDefault="00C222ED" w:rsidP="0080728B">
      <w:pPr>
        <w:pStyle w:val="afc"/>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810"/>
        <w:gridCol w:w="4472"/>
      </w:tblGrid>
      <w:tr w:rsidR="00E11450" w:rsidRPr="0080728B" w14:paraId="4D4E8E1F" w14:textId="77777777" w:rsidTr="00003FA8">
        <w:tc>
          <w:tcPr>
            <w:tcW w:w="5423" w:type="dxa"/>
          </w:tcPr>
          <w:p w14:paraId="462A3AE6" w14:textId="4D954B59" w:rsidR="00C222ED" w:rsidRPr="0080728B" w:rsidRDefault="001638C4" w:rsidP="0080728B">
            <w:pPr>
              <w:pStyle w:val="afc"/>
              <w:widowControl w:val="0"/>
              <w:contextualSpacing w:val="0"/>
              <w:rPr>
                <w:rFonts w:ascii="Times New Roman" w:hAnsi="Times New Roman" w:cs="Times New Roman"/>
                <w:i/>
                <w:sz w:val="22"/>
                <w:szCs w:val="22"/>
                <w:lang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Заказчика</w:t>
            </w:r>
            <w:proofErr w:type="spellEnd"/>
            <w:r w:rsidRPr="0080728B">
              <w:rPr>
                <w:rFonts w:ascii="Times New Roman" w:hAnsi="Times New Roman" w:cs="Times New Roman"/>
                <w:i/>
                <w:sz w:val="22"/>
                <w:szCs w:val="22"/>
                <w:lang w:val="en-US" w:eastAsia="en-US"/>
              </w:rPr>
              <w:t>:</w:t>
            </w:r>
          </w:p>
          <w:p w14:paraId="5D226CD5" w14:textId="77777777" w:rsidR="00C222ED" w:rsidRPr="0080728B" w:rsidRDefault="00C222ED" w:rsidP="0080728B">
            <w:pPr>
              <w:pStyle w:val="afc"/>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c"/>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Подрядчика</w:t>
            </w:r>
            <w:proofErr w:type="spellEnd"/>
            <w:r w:rsidRPr="0080728B">
              <w:rPr>
                <w:rFonts w:ascii="Times New Roman" w:hAnsi="Times New Roman" w:cs="Times New Roman"/>
                <w:i/>
                <w:sz w:val="22"/>
                <w:szCs w:val="22"/>
                <w:lang w:val="en-US" w:eastAsia="en-US"/>
              </w:rPr>
              <w:t>:</w:t>
            </w:r>
          </w:p>
          <w:p w14:paraId="41394666" w14:textId="77777777" w:rsidR="00C222ED" w:rsidRPr="0080728B" w:rsidRDefault="00C222ED" w:rsidP="0080728B">
            <w:pPr>
              <w:pStyle w:val="afc"/>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243DDFF0" w14:textId="77777777" w:rsidR="000330D8" w:rsidRDefault="00C222ED" w:rsidP="000330D8">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t xml:space="preserve">Вниманию: </w:t>
            </w:r>
            <w:r w:rsidR="000330D8" w:rsidRPr="000330D8">
              <w:rPr>
                <w:rFonts w:ascii="Times New Roman" w:hAnsi="Times New Roman" w:cs="Times New Roman"/>
                <w:b/>
                <w:i/>
                <w:sz w:val="22"/>
                <w:szCs w:val="22"/>
                <w:lang w:eastAsia="en-US"/>
              </w:rPr>
              <w:t xml:space="preserve">Директора </w:t>
            </w:r>
          </w:p>
          <w:p w14:paraId="61D7E43B" w14:textId="77777777" w:rsidR="000330D8" w:rsidRDefault="000330D8" w:rsidP="000330D8">
            <w:pPr>
              <w:pStyle w:val="afc"/>
              <w:widowControl w:val="0"/>
              <w:contextualSpacing w:val="0"/>
              <w:rPr>
                <w:rFonts w:ascii="Times New Roman" w:hAnsi="Times New Roman" w:cs="Times New Roman"/>
                <w:b/>
                <w:i/>
                <w:sz w:val="22"/>
                <w:szCs w:val="22"/>
                <w:lang w:eastAsia="en-US"/>
              </w:rPr>
            </w:pPr>
            <w:r w:rsidRPr="000330D8">
              <w:rPr>
                <w:rFonts w:ascii="Times New Roman" w:hAnsi="Times New Roman" w:cs="Times New Roman"/>
                <w:b/>
                <w:i/>
                <w:sz w:val="22"/>
                <w:szCs w:val="22"/>
                <w:lang w:eastAsia="en-US"/>
              </w:rPr>
              <w:t xml:space="preserve">ООО «ЕвроСибЭнерго-Гидрогенерация» </w:t>
            </w:r>
          </w:p>
          <w:p w14:paraId="2D2B13B9" w14:textId="785FC20C" w:rsidR="00C222ED" w:rsidRPr="000330D8" w:rsidRDefault="000330D8" w:rsidP="000330D8">
            <w:pPr>
              <w:pStyle w:val="afc"/>
              <w:widowControl w:val="0"/>
              <w:contextualSpacing w:val="0"/>
              <w:rPr>
                <w:rFonts w:ascii="Times New Roman" w:hAnsi="Times New Roman" w:cs="Times New Roman"/>
                <w:b/>
                <w:i/>
                <w:sz w:val="22"/>
                <w:szCs w:val="22"/>
                <w:lang w:eastAsia="en-US"/>
              </w:rPr>
            </w:pPr>
            <w:proofErr w:type="gramStart"/>
            <w:r w:rsidRPr="000330D8">
              <w:rPr>
                <w:rFonts w:ascii="Times New Roman" w:hAnsi="Times New Roman" w:cs="Times New Roman"/>
                <w:b/>
                <w:i/>
                <w:sz w:val="22"/>
                <w:szCs w:val="22"/>
                <w:lang w:eastAsia="en-US"/>
              </w:rPr>
              <w:t>Кузнецов</w:t>
            </w:r>
            <w:r>
              <w:rPr>
                <w:rFonts w:ascii="Times New Roman" w:hAnsi="Times New Roman" w:cs="Times New Roman"/>
                <w:b/>
                <w:i/>
                <w:sz w:val="22"/>
                <w:szCs w:val="22"/>
                <w:lang w:eastAsia="en-US"/>
              </w:rPr>
              <w:t>а  Сергея</w:t>
            </w:r>
            <w:proofErr w:type="gramEnd"/>
            <w:r w:rsidRPr="000330D8">
              <w:rPr>
                <w:rFonts w:ascii="Times New Roman" w:hAnsi="Times New Roman" w:cs="Times New Roman"/>
                <w:b/>
                <w:i/>
                <w:sz w:val="22"/>
                <w:szCs w:val="22"/>
                <w:lang w:eastAsia="en-US"/>
              </w:rPr>
              <w:t xml:space="preserve"> Владимирович</w:t>
            </w:r>
            <w:r>
              <w:rPr>
                <w:rFonts w:ascii="Times New Roman" w:hAnsi="Times New Roman" w:cs="Times New Roman"/>
                <w:b/>
                <w:i/>
                <w:sz w:val="22"/>
                <w:szCs w:val="22"/>
                <w:lang w:eastAsia="en-US"/>
              </w:rPr>
              <w:t>а</w:t>
            </w:r>
          </w:p>
          <w:p w14:paraId="68A06091" w14:textId="30D8CE86" w:rsidR="00C222ED"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r w:rsidR="000330D8">
              <w:rPr>
                <w:rFonts w:ascii="Times New Roman" w:hAnsi="Times New Roman" w:cs="Times New Roman"/>
                <w:b/>
                <w:i/>
                <w:sz w:val="22"/>
                <w:szCs w:val="22"/>
                <w:lang w:eastAsia="en-US"/>
              </w:rPr>
              <w:t>Иркутская область, г Иркутск,</w:t>
            </w:r>
          </w:p>
          <w:p w14:paraId="0877BAA2" w14:textId="58D0081D" w:rsidR="000330D8" w:rsidRPr="0080728B" w:rsidRDefault="000330D8" w:rsidP="0080728B">
            <w:pPr>
              <w:pStyle w:val="afc"/>
              <w:widowControl w:val="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t>Ул. Тимирязева, стр.  4</w:t>
            </w:r>
          </w:p>
          <w:p w14:paraId="4B5E9978" w14:textId="2F143D89" w:rsidR="00C222ED" w:rsidRPr="0080728B" w:rsidRDefault="00C222ED" w:rsidP="0080728B">
            <w:pPr>
              <w:pStyle w:val="afc"/>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r w:rsidR="000330D8" w:rsidRPr="00DC34B9">
              <w:rPr>
                <w:rFonts w:ascii="Times New Roman" w:hAnsi="Times New Roman" w:cs="Times New Roman"/>
                <w:b/>
                <w:i/>
                <w:sz w:val="22"/>
                <w:szCs w:val="22"/>
                <w:lang w:eastAsia="en-US"/>
              </w:rPr>
              <w:t>ese-hg@eurosib.ru</w:t>
            </w:r>
          </w:p>
          <w:p w14:paraId="7122B59D" w14:textId="3673064C" w:rsidR="00C222ED" w:rsidRPr="0080728B" w:rsidRDefault="000330D8" w:rsidP="0080728B">
            <w:pPr>
              <w:pStyle w:val="afc"/>
              <w:widowControl w:val="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t>Телефон: 8 (3952) 379-359</w:t>
            </w:r>
            <w:r w:rsidR="00C222ED"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E7612C1" w14:textId="6C07C244" w:rsidR="00C222ED" w:rsidRPr="0080728B" w:rsidRDefault="00C222ED" w:rsidP="0080728B">
            <w:pPr>
              <w:pStyle w:val="afc"/>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658B257D" w14:textId="42357416" w:rsidR="00C222ED" w:rsidRPr="0080728B"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 </w:t>
            </w:r>
            <w:r w:rsidR="000330D8">
              <w:rPr>
                <w:rFonts w:ascii="Times New Roman" w:hAnsi="Times New Roman" w:cs="Times New Roman"/>
                <w:b/>
                <w:i/>
                <w:sz w:val="22"/>
                <w:szCs w:val="22"/>
                <w:lang w:eastAsia="en-US"/>
              </w:rPr>
              <w:t>Телефон:</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33DB3C99" w:rsidR="009C1667" w:rsidRPr="0080728B" w:rsidRDefault="009C1667" w:rsidP="0080728B">
      <w:pPr>
        <w:pStyle w:val="RUS11"/>
        <w:widowControl w:val="0"/>
        <w:rPr>
          <w:rFonts w:ascii="Times New Roman" w:hAnsi="Times New Roman" w:cs="Times New Roman"/>
        </w:rPr>
      </w:pPr>
      <w:bookmarkStart w:id="129"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9"/>
    </w:p>
    <w:p w14:paraId="36BEA947" w14:textId="1CA16D15" w:rsidR="00773754" w:rsidRPr="0080728B" w:rsidRDefault="00773754" w:rsidP="0080728B">
      <w:pPr>
        <w:pStyle w:val="RUS11"/>
        <w:widowControl w:val="0"/>
        <w:rPr>
          <w:rFonts w:ascii="Times New Roman" w:hAnsi="Times New Roman" w:cs="Times New Roman"/>
        </w:rPr>
      </w:pPr>
      <w:bookmarkStart w:id="130"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E43A57">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30"/>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lastRenderedPageBreak/>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67AA43A6" w:rsidR="00606AF8" w:rsidRPr="0080728B" w:rsidRDefault="00606AF8" w:rsidP="0080728B">
      <w:pPr>
        <w:pStyle w:val="RUS1"/>
        <w:widowControl w:val="0"/>
        <w:spacing w:before="0"/>
        <w:rPr>
          <w:rFonts w:ascii="Times New Roman" w:hAnsi="Times New Roman" w:cs="Times New Roman"/>
        </w:rPr>
      </w:pPr>
      <w:bookmarkStart w:id="131" w:name="_Ref500770497"/>
      <w:bookmarkStart w:id="132" w:name="_Toc504140791"/>
      <w:bookmarkStart w:id="133" w:name="_Toc518653281"/>
      <w:r w:rsidRPr="0080728B">
        <w:rPr>
          <w:rFonts w:ascii="Times New Roman" w:hAnsi="Times New Roman" w:cs="Times New Roman"/>
        </w:rPr>
        <w:t>Порядок прохождения Экспертизы</w:t>
      </w:r>
      <w:bookmarkEnd w:id="131"/>
      <w:bookmarkEnd w:id="132"/>
      <w:bookmarkEnd w:id="133"/>
    </w:p>
    <w:p w14:paraId="797650F9" w14:textId="49B95CE6"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w:t>
      </w:r>
      <w:r w:rsidRPr="0080728B">
        <w:rPr>
          <w:rFonts w:ascii="Times New Roman" w:hAnsi="Times New Roman" w:cs="Times New Roman"/>
        </w:rPr>
        <w:t>на</w:t>
      </w:r>
      <w:proofErr w:type="gramEnd"/>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12A36C80"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E43A57">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44DD80FE" w:rsidR="00606AF8" w:rsidRPr="0080728B" w:rsidRDefault="00606AF8" w:rsidP="0080728B">
      <w:pPr>
        <w:pStyle w:val="RUS1"/>
        <w:widowControl w:val="0"/>
        <w:spacing w:before="0"/>
        <w:rPr>
          <w:rFonts w:ascii="Times New Roman" w:hAnsi="Times New Roman" w:cs="Times New Roman"/>
        </w:rPr>
      </w:pPr>
      <w:bookmarkStart w:id="134" w:name="_Ref500768055"/>
      <w:bookmarkStart w:id="135" w:name="_Toc504140792"/>
      <w:bookmarkStart w:id="136" w:name="_Toc518653282"/>
      <w:r w:rsidRPr="0080728B">
        <w:rPr>
          <w:rFonts w:ascii="Times New Roman" w:hAnsi="Times New Roman" w:cs="Times New Roman"/>
        </w:rPr>
        <w:t>Авторский надзор</w:t>
      </w:r>
      <w:bookmarkEnd w:id="134"/>
      <w:bookmarkEnd w:id="135"/>
      <w:bookmarkEnd w:id="136"/>
    </w:p>
    <w:p w14:paraId="023CC654" w14:textId="525CCDAA" w:rsidR="00CA6CF8" w:rsidRPr="0080728B" w:rsidRDefault="00606AF8" w:rsidP="0080728B">
      <w:pPr>
        <w:pStyle w:val="RUS11"/>
        <w:widowControl w:val="0"/>
        <w:rPr>
          <w:rFonts w:ascii="Times New Roman" w:hAnsi="Times New Roman" w:cs="Times New Roman"/>
        </w:rPr>
      </w:pPr>
      <w:bookmarkStart w:id="137"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38" w:name="_Toc504140793"/>
      <w:bookmarkEnd w:id="137"/>
    </w:p>
    <w:p w14:paraId="4793F07F" w14:textId="77777777" w:rsidR="00DD4AD8" w:rsidRPr="0080728B" w:rsidRDefault="00DD4AD8" w:rsidP="00DD4AD8">
      <w:pPr>
        <w:pStyle w:val="RUS1"/>
        <w:widowControl w:val="0"/>
        <w:spacing w:before="0"/>
        <w:rPr>
          <w:rFonts w:ascii="Times New Roman" w:hAnsi="Times New Roman" w:cs="Times New Roman"/>
        </w:rPr>
      </w:pPr>
      <w:bookmarkStart w:id="139" w:name="_Toc518653283"/>
      <w:bookmarkEnd w:id="138"/>
      <w:r w:rsidRPr="0080728B">
        <w:rPr>
          <w:rFonts w:ascii="Times New Roman" w:hAnsi="Times New Roman" w:cs="Times New Roman"/>
        </w:rPr>
        <w:t>Заключительные положения</w:t>
      </w:r>
      <w:bookmarkEnd w:id="139"/>
    </w:p>
    <w:p w14:paraId="117E15F3" w14:textId="69C4DAB4"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заключается путем собственноручного подписания уполномоченным </w:t>
      </w:r>
      <w:r w:rsidRPr="0080728B">
        <w:rPr>
          <w:rFonts w:ascii="Times New Roman" w:hAnsi="Times New Roman" w:cs="Times New Roman"/>
        </w:rPr>
        <w:lastRenderedPageBreak/>
        <w:t>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40"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40"/>
    </w:p>
    <w:p w14:paraId="535E0B7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0330D8" w:rsidRDefault="00726B40" w:rsidP="00726B40">
      <w:pPr>
        <w:pStyle w:val="RUS111"/>
        <w:ind w:left="0"/>
        <w:rPr>
          <w:rFonts w:ascii="Times New Roman" w:hAnsi="Times New Roman" w:cs="Times New Roman"/>
        </w:rPr>
      </w:pPr>
      <w:r w:rsidRPr="000330D8">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0330D8" w:rsidRDefault="00726B40" w:rsidP="00726B40">
      <w:pPr>
        <w:pStyle w:val="RUS111"/>
        <w:numPr>
          <w:ilvl w:val="0"/>
          <w:numId w:val="0"/>
        </w:numPr>
        <w:ind w:firstLine="567"/>
        <w:rPr>
          <w:rFonts w:ascii="Times New Roman" w:hAnsi="Times New Roman" w:cs="Times New Roman"/>
        </w:rPr>
      </w:pPr>
      <w:r w:rsidRPr="000330D8">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0330D8" w:rsidRDefault="00726B40" w:rsidP="00726B40">
      <w:pPr>
        <w:pStyle w:val="RUS111"/>
        <w:numPr>
          <w:ilvl w:val="0"/>
          <w:numId w:val="0"/>
        </w:numPr>
        <w:ind w:firstLine="567"/>
        <w:rPr>
          <w:rFonts w:ascii="Times New Roman" w:hAnsi="Times New Roman" w:cs="Times New Roman"/>
        </w:rPr>
      </w:pPr>
      <w:r w:rsidRPr="000330D8">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0330D8" w:rsidRDefault="00726B40" w:rsidP="00726B40">
      <w:pPr>
        <w:pStyle w:val="RUS111"/>
        <w:numPr>
          <w:ilvl w:val="0"/>
          <w:numId w:val="0"/>
        </w:numPr>
        <w:ind w:firstLine="567"/>
        <w:rPr>
          <w:rFonts w:ascii="Times New Roman" w:hAnsi="Times New Roman" w:cs="Times New Roman"/>
        </w:rPr>
      </w:pPr>
      <w:r w:rsidRPr="000330D8">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0330D8" w:rsidRDefault="00DD4AD8" w:rsidP="00DD4AD8">
      <w:pPr>
        <w:pStyle w:val="RUS111"/>
        <w:widowControl w:val="0"/>
        <w:ind w:left="0"/>
        <w:rPr>
          <w:rFonts w:ascii="Times New Roman" w:hAnsi="Times New Roman" w:cs="Times New Roman"/>
        </w:rPr>
      </w:pPr>
      <w:r w:rsidRPr="000330D8">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w:t>
      </w:r>
      <w:r w:rsidRPr="000330D8">
        <w:rPr>
          <w:rFonts w:ascii="Times New Roman" w:hAnsi="Times New Roman" w:cs="Times New Roman"/>
        </w:rPr>
        <w:lastRenderedPageBreak/>
        <w:t xml:space="preserve">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0330D8" w:rsidRDefault="00DD4AD8" w:rsidP="00DD4AD8">
      <w:pPr>
        <w:pStyle w:val="RUS111"/>
        <w:widowControl w:val="0"/>
        <w:ind w:left="0"/>
        <w:rPr>
          <w:rFonts w:ascii="Times New Roman" w:hAnsi="Times New Roman" w:cs="Times New Roman"/>
        </w:rPr>
      </w:pPr>
      <w:r w:rsidRPr="000330D8">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0330D8" w:rsidRDefault="00726B40" w:rsidP="00726B40">
      <w:pPr>
        <w:pStyle w:val="RUS111"/>
        <w:ind w:left="0"/>
        <w:rPr>
          <w:rFonts w:ascii="Times New Roman" w:hAnsi="Times New Roman" w:cs="Times New Roman"/>
        </w:rPr>
      </w:pPr>
      <w:r w:rsidRPr="000330D8">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1D9D100"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41" w:name="_Toc504140794"/>
      <w:bookmarkStart w:id="142" w:name="_Toc518653284"/>
      <w:r w:rsidRPr="0080728B">
        <w:rPr>
          <w:rFonts w:ascii="Times New Roman" w:hAnsi="Times New Roman" w:cs="Times New Roman"/>
        </w:rPr>
        <w:t>Перечень документов, прилагаемых к настоящему Договору</w:t>
      </w:r>
      <w:bookmarkEnd w:id="141"/>
      <w:bookmarkEnd w:id="142"/>
    </w:p>
    <w:p w14:paraId="745E6EE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D1491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8EEDC8A"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E8F6F66"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FB1910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A153520"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AA3CAF8"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возврат авансового платежа</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1BB982" w14:textId="6F023110"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810DE4">
        <w:rPr>
          <w:rFonts w:ascii="Times New Roman" w:hAnsi="Times New Roman" w:cs="Times New Roman"/>
          <w:sz w:val="22"/>
          <w:szCs w:val="22"/>
        </w:rPr>
        <w:t>8</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3A8966D" w14:textId="4CE07231"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w:t>
      </w:r>
      <w:r w:rsidRPr="0080728B">
        <w:rPr>
          <w:rFonts w:ascii="Times New Roman" w:hAnsi="Times New Roman" w:cs="Times New Roman"/>
          <w:sz w:val="22"/>
          <w:szCs w:val="22"/>
        </w:rPr>
        <w:fldChar w:fldCharType="end"/>
      </w:r>
      <w:r w:rsidR="00810DE4">
        <w:rPr>
          <w:rFonts w:ascii="Times New Roman" w:hAnsi="Times New Roman" w:cs="Times New Roman"/>
          <w:sz w:val="22"/>
          <w:szCs w:val="22"/>
        </w:rPr>
        <w:t>9</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59FCA83" w14:textId="545A2C03"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w:t>
      </w:r>
      <w:r w:rsidRPr="0080728B">
        <w:rPr>
          <w:rFonts w:ascii="Times New Roman" w:hAnsi="Times New Roman" w:cs="Times New Roman"/>
          <w:sz w:val="22"/>
          <w:szCs w:val="22"/>
        </w:rPr>
        <w:fldChar w:fldCharType="end"/>
      </w:r>
      <w:r w:rsidR="00810DE4">
        <w:rPr>
          <w:rFonts w:ascii="Times New Roman" w:hAnsi="Times New Roman" w:cs="Times New Roman"/>
          <w:sz w:val="22"/>
          <w:szCs w:val="22"/>
        </w:rPr>
        <w:t>10</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C8AC742" w14:textId="77777777" w:rsidR="00DD4AD8" w:rsidRPr="0080728B" w:rsidRDefault="00DD4AD8" w:rsidP="00DD4AD8">
      <w:pPr>
        <w:widowControl w:val="0"/>
        <w:jc w:val="both"/>
        <w:rPr>
          <w:rFonts w:ascii="Times New Roman" w:hAnsi="Times New Roman" w:cs="Times New Roman"/>
          <w:sz w:val="22"/>
          <w:szCs w:val="22"/>
        </w:rPr>
      </w:pPr>
    </w:p>
    <w:p w14:paraId="6E701E80" w14:textId="7E5D0394" w:rsidR="0052515A" w:rsidRDefault="0052515A" w:rsidP="0080728B">
      <w:pPr>
        <w:pStyle w:val="a6"/>
        <w:widowControl w:val="0"/>
        <w:jc w:val="both"/>
        <w:rPr>
          <w:rFonts w:ascii="Times New Roman" w:hAnsi="Times New Roman" w:cs="Times New Roman"/>
          <w:bCs/>
          <w:sz w:val="22"/>
          <w:szCs w:val="22"/>
        </w:rPr>
      </w:pPr>
    </w:p>
    <w:p w14:paraId="515F359B" w14:textId="77777777" w:rsidR="00810DE4" w:rsidRPr="0080728B" w:rsidRDefault="00810DE4"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43" w:name="_Toc504140795"/>
      <w:bookmarkStart w:id="144"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3"/>
      <w:bookmarkEnd w:id="144"/>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00DAF170"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6A6D18A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76586728"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387A6BAF" w14:textId="7EB6C466"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B81DFAE" w14:textId="449984C0"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506EFE83" w14:textId="508691CA"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D26BB6F" w14:textId="5593DCA1"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1F174FA" w14:textId="2483FC0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2AFFED5B" w14:textId="77777777" w:rsidR="000330D8" w:rsidRDefault="000330D8" w:rsidP="000330D8">
            <w:pPr>
              <w:pStyle w:val="afff1"/>
              <w:tabs>
                <w:tab w:val="left" w:pos="6237"/>
              </w:tabs>
              <w:ind w:firstLine="0"/>
              <w:jc w:val="left"/>
              <w:rPr>
                <w:rFonts w:ascii="Times New Roman" w:eastAsia="Times New Roman" w:hAnsi="Times New Roman"/>
                <w:color w:val="000000"/>
                <w:kern w:val="0"/>
                <w:sz w:val="24"/>
              </w:rPr>
            </w:pPr>
            <w:r w:rsidRPr="00A22E90">
              <w:rPr>
                <w:rFonts w:ascii="Times New Roman" w:eastAsia="Times New Roman" w:hAnsi="Times New Roman"/>
                <w:color w:val="000000"/>
                <w:kern w:val="0"/>
                <w:sz w:val="24"/>
              </w:rPr>
              <w:t>ООО «ЕвроСибЭнерго-Гидрогенерация»</w:t>
            </w:r>
          </w:p>
          <w:p w14:paraId="37418078" w14:textId="77777777" w:rsidR="000330D8" w:rsidRPr="00FA7183" w:rsidRDefault="000330D8" w:rsidP="000330D8">
            <w:pPr>
              <w:pStyle w:val="afff1"/>
              <w:tabs>
                <w:tab w:val="left" w:pos="6237"/>
              </w:tabs>
              <w:ind w:firstLine="0"/>
              <w:jc w:val="left"/>
              <w:rPr>
                <w:rFonts w:ascii="Times New Roman" w:eastAsia="Times New Roman" w:hAnsi="Times New Roman"/>
                <w:kern w:val="0"/>
                <w:sz w:val="22"/>
                <w:szCs w:val="22"/>
              </w:rPr>
            </w:pPr>
            <w:r w:rsidRPr="00FA7183">
              <w:rPr>
                <w:rFonts w:ascii="Times New Roman" w:eastAsia="Times New Roman" w:hAnsi="Times New Roman"/>
                <w:b/>
                <w:kern w:val="0"/>
                <w:sz w:val="22"/>
                <w:szCs w:val="22"/>
              </w:rPr>
              <w:t>Юридический адрес:</w:t>
            </w:r>
            <w:r w:rsidRPr="00FA7183">
              <w:rPr>
                <w:rFonts w:ascii="Times New Roman" w:eastAsia="Times New Roman" w:hAnsi="Times New Roman"/>
                <w:kern w:val="0"/>
                <w:sz w:val="22"/>
                <w:szCs w:val="22"/>
              </w:rPr>
              <w:t xml:space="preserve"> </w:t>
            </w:r>
          </w:p>
          <w:p w14:paraId="66EA4F36" w14:textId="77777777" w:rsidR="000330D8" w:rsidRPr="00FA7183" w:rsidRDefault="000330D8" w:rsidP="000330D8">
            <w:pPr>
              <w:spacing w:after="0"/>
              <w:rPr>
                <w:rFonts w:ascii="Times New Roman" w:hAnsi="Times New Roman" w:cs="Times New Roman"/>
                <w:sz w:val="22"/>
                <w:szCs w:val="22"/>
              </w:rPr>
            </w:pPr>
            <w:r w:rsidRPr="00FA7183">
              <w:rPr>
                <w:rFonts w:ascii="Times New Roman" w:hAnsi="Times New Roman" w:cs="Times New Roman"/>
                <w:sz w:val="22"/>
                <w:szCs w:val="22"/>
              </w:rPr>
              <w:t>664003, Россия, обл</w:t>
            </w:r>
            <w:r>
              <w:rPr>
                <w:rFonts w:ascii="Times New Roman" w:hAnsi="Times New Roman" w:cs="Times New Roman"/>
                <w:sz w:val="22"/>
                <w:szCs w:val="22"/>
              </w:rPr>
              <w:t>.</w:t>
            </w:r>
            <w:r w:rsidRPr="00FA7183">
              <w:rPr>
                <w:rFonts w:ascii="Times New Roman" w:hAnsi="Times New Roman" w:cs="Times New Roman"/>
                <w:sz w:val="22"/>
                <w:szCs w:val="22"/>
              </w:rPr>
              <w:t xml:space="preserve"> Иркутская, г. Иркутск, ул</w:t>
            </w:r>
            <w:r>
              <w:rPr>
                <w:rFonts w:ascii="Times New Roman" w:hAnsi="Times New Roman" w:cs="Times New Roman"/>
                <w:sz w:val="22"/>
                <w:szCs w:val="22"/>
              </w:rPr>
              <w:t>.</w:t>
            </w:r>
            <w:r w:rsidRPr="00FA7183">
              <w:rPr>
                <w:rFonts w:ascii="Times New Roman" w:hAnsi="Times New Roman" w:cs="Times New Roman"/>
                <w:sz w:val="22"/>
                <w:szCs w:val="22"/>
              </w:rPr>
              <w:t xml:space="preserve"> Тимирязева, стр.4,</w:t>
            </w:r>
          </w:p>
          <w:p w14:paraId="45EDBFBB" w14:textId="77777777" w:rsidR="000330D8" w:rsidRPr="00FA7183" w:rsidRDefault="000330D8" w:rsidP="000330D8">
            <w:pPr>
              <w:spacing w:after="0"/>
              <w:rPr>
                <w:rFonts w:ascii="Times New Roman" w:hAnsi="Times New Roman" w:cs="Times New Roman"/>
                <w:sz w:val="22"/>
                <w:szCs w:val="22"/>
              </w:rPr>
            </w:pPr>
            <w:r w:rsidRPr="00FA7183">
              <w:rPr>
                <w:rFonts w:ascii="Times New Roman" w:hAnsi="Times New Roman" w:cs="Times New Roman"/>
                <w:sz w:val="22"/>
                <w:szCs w:val="22"/>
              </w:rPr>
              <w:t xml:space="preserve">ИНН/КПП </w:t>
            </w:r>
            <w:bookmarkStart w:id="145" w:name="ИННКПП"/>
            <w:r w:rsidRPr="00FA7183">
              <w:rPr>
                <w:rFonts w:ascii="Times New Roman" w:hAnsi="Times New Roman" w:cs="Times New Roman"/>
                <w:sz w:val="22"/>
                <w:szCs w:val="22"/>
              </w:rPr>
              <w:t>3812142445/ 997650001</w:t>
            </w:r>
            <w:bookmarkEnd w:id="145"/>
          </w:p>
          <w:p w14:paraId="4CE13F1A" w14:textId="77777777" w:rsidR="000330D8" w:rsidRPr="00FA7183" w:rsidRDefault="000330D8" w:rsidP="000330D8">
            <w:pPr>
              <w:pStyle w:val="afa"/>
              <w:ind w:hanging="5"/>
              <w:rPr>
                <w:rFonts w:ascii="Times New Roman" w:hAnsi="Times New Roman" w:cs="Times New Roman"/>
                <w:b/>
                <w:bCs/>
                <w:sz w:val="22"/>
                <w:szCs w:val="22"/>
              </w:rPr>
            </w:pPr>
            <w:r w:rsidRPr="00FA7183">
              <w:rPr>
                <w:rFonts w:ascii="Times New Roman" w:hAnsi="Times New Roman" w:cs="Times New Roman"/>
                <w:b/>
                <w:bCs/>
                <w:sz w:val="22"/>
                <w:szCs w:val="22"/>
              </w:rPr>
              <w:t>Банковские реквизиты:</w:t>
            </w:r>
          </w:p>
          <w:p w14:paraId="07193DD8" w14:textId="77777777" w:rsidR="00810DE4" w:rsidRPr="00810DE4" w:rsidRDefault="00810DE4" w:rsidP="00810DE4">
            <w:pPr>
              <w:spacing w:after="0"/>
              <w:rPr>
                <w:rFonts w:ascii="Times New Roman" w:hAnsi="Times New Roman" w:cs="Times New Roman"/>
                <w:sz w:val="22"/>
                <w:szCs w:val="22"/>
              </w:rPr>
            </w:pPr>
            <w:r w:rsidRPr="00810DE4">
              <w:rPr>
                <w:rFonts w:ascii="Times New Roman" w:hAnsi="Times New Roman" w:cs="Times New Roman"/>
                <w:sz w:val="22"/>
                <w:szCs w:val="22"/>
              </w:rPr>
              <w:t>Банк ГПБ (АО) г. Москва</w:t>
            </w:r>
          </w:p>
          <w:p w14:paraId="6E662F1A" w14:textId="77777777" w:rsidR="00810DE4" w:rsidRPr="00810DE4" w:rsidRDefault="00810DE4" w:rsidP="00810DE4">
            <w:pPr>
              <w:spacing w:after="0"/>
              <w:rPr>
                <w:rFonts w:ascii="Times New Roman" w:hAnsi="Times New Roman" w:cs="Times New Roman"/>
                <w:sz w:val="22"/>
                <w:szCs w:val="22"/>
              </w:rPr>
            </w:pPr>
            <w:r w:rsidRPr="00810DE4">
              <w:rPr>
                <w:rFonts w:ascii="Times New Roman" w:hAnsi="Times New Roman" w:cs="Times New Roman"/>
                <w:sz w:val="22"/>
                <w:szCs w:val="22"/>
              </w:rPr>
              <w:t>БИК: 044525823</w:t>
            </w:r>
          </w:p>
          <w:p w14:paraId="6129FC05" w14:textId="77777777" w:rsidR="00810DE4" w:rsidRPr="00810DE4" w:rsidRDefault="00810DE4" w:rsidP="00810DE4">
            <w:pPr>
              <w:spacing w:after="0"/>
              <w:rPr>
                <w:rFonts w:ascii="Times New Roman" w:hAnsi="Times New Roman" w:cs="Times New Roman"/>
                <w:sz w:val="22"/>
                <w:szCs w:val="22"/>
              </w:rPr>
            </w:pPr>
            <w:r w:rsidRPr="00810DE4">
              <w:rPr>
                <w:rFonts w:ascii="Times New Roman" w:hAnsi="Times New Roman" w:cs="Times New Roman"/>
                <w:sz w:val="22"/>
                <w:szCs w:val="22"/>
              </w:rPr>
              <w:t>к/</w:t>
            </w:r>
            <w:proofErr w:type="spellStart"/>
            <w:r w:rsidRPr="00810DE4">
              <w:rPr>
                <w:rFonts w:ascii="Times New Roman" w:hAnsi="Times New Roman" w:cs="Times New Roman"/>
                <w:sz w:val="22"/>
                <w:szCs w:val="22"/>
              </w:rPr>
              <w:t>сч</w:t>
            </w:r>
            <w:proofErr w:type="spellEnd"/>
            <w:r w:rsidRPr="00810DE4">
              <w:rPr>
                <w:rFonts w:ascii="Times New Roman" w:hAnsi="Times New Roman" w:cs="Times New Roman"/>
                <w:sz w:val="22"/>
                <w:szCs w:val="22"/>
              </w:rPr>
              <w:t xml:space="preserve"> 30101810200000000823</w:t>
            </w:r>
          </w:p>
          <w:p w14:paraId="6797A8DE" w14:textId="22B62429" w:rsidR="001A03EB" w:rsidRPr="0080728B" w:rsidRDefault="00810DE4" w:rsidP="00810DE4">
            <w:pPr>
              <w:spacing w:after="0"/>
              <w:rPr>
                <w:rFonts w:ascii="Times New Roman" w:hAnsi="Times New Roman" w:cs="Times New Roman"/>
                <w:b/>
                <w:color w:val="000000"/>
                <w:sz w:val="22"/>
                <w:szCs w:val="22"/>
              </w:rPr>
            </w:pPr>
            <w:r w:rsidRPr="00810DE4">
              <w:rPr>
                <w:rFonts w:ascii="Times New Roman" w:hAnsi="Times New Roman" w:cs="Times New Roman"/>
                <w:sz w:val="22"/>
                <w:szCs w:val="22"/>
              </w:rPr>
              <w:t>р/</w:t>
            </w:r>
            <w:proofErr w:type="spellStart"/>
            <w:r w:rsidRPr="00810DE4">
              <w:rPr>
                <w:rFonts w:ascii="Times New Roman" w:hAnsi="Times New Roman" w:cs="Times New Roman"/>
                <w:sz w:val="22"/>
                <w:szCs w:val="22"/>
              </w:rPr>
              <w:t>сч</w:t>
            </w:r>
            <w:proofErr w:type="spellEnd"/>
            <w:r w:rsidRPr="00810DE4">
              <w:rPr>
                <w:rFonts w:ascii="Times New Roman" w:hAnsi="Times New Roman" w:cs="Times New Roman"/>
                <w:sz w:val="22"/>
                <w:szCs w:val="22"/>
              </w:rPr>
              <w:t xml:space="preserve"> 40702810000000092433</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60F476A" w14:textId="77777777" w:rsidR="00C620F1" w:rsidRPr="0080728B" w:rsidRDefault="00C620F1" w:rsidP="0080728B">
            <w:pPr>
              <w:pStyle w:val="a6"/>
              <w:widowControl w:val="0"/>
              <w:jc w:val="both"/>
              <w:rPr>
                <w:rFonts w:ascii="Times New Roman" w:hAnsi="Times New Roman" w:cs="Times New Roman"/>
                <w:sz w:val="22"/>
                <w:szCs w:val="22"/>
              </w:rPr>
            </w:pPr>
          </w:p>
          <w:p w14:paraId="03338FD1" w14:textId="77777777" w:rsidR="00C620F1" w:rsidRPr="0080728B" w:rsidRDefault="00C620F1" w:rsidP="0080728B">
            <w:pPr>
              <w:pStyle w:val="a6"/>
              <w:widowControl w:val="0"/>
              <w:jc w:val="both"/>
              <w:rPr>
                <w:rFonts w:ascii="Times New Roman" w:hAnsi="Times New Roman" w:cs="Times New Roman"/>
                <w:sz w:val="22"/>
                <w:szCs w:val="22"/>
              </w:rPr>
            </w:pPr>
          </w:p>
          <w:p w14:paraId="6C210463" w14:textId="0E06525E" w:rsidR="00C620F1" w:rsidRPr="0080728B" w:rsidRDefault="00C620F1" w:rsidP="00810DE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w:t>
            </w:r>
            <w:r w:rsidR="00810DE4" w:rsidRPr="00810DE4">
              <w:rPr>
                <w:rFonts w:ascii="Times New Roman" w:hAnsi="Times New Roman" w:cs="Times New Roman"/>
                <w:sz w:val="22"/>
                <w:szCs w:val="22"/>
                <w:u w:val="single"/>
              </w:rPr>
              <w:t>С. В. Кузнецов</w:t>
            </w:r>
            <w:r w:rsidRPr="0080728B">
              <w:rPr>
                <w:rFonts w:ascii="Times New Roman" w:hAnsi="Times New Roman" w:cs="Times New Roman"/>
                <w:sz w:val="22"/>
                <w:szCs w:val="22"/>
              </w:rPr>
              <w:t>__</w:t>
            </w:r>
            <w:r w:rsidR="00F47C50" w:rsidRPr="0080728B">
              <w:rPr>
                <w:rFonts w:ascii="Times New Roman" w:hAnsi="Times New Roman" w:cs="Times New Roman"/>
                <w:sz w:val="22"/>
                <w:szCs w:val="22"/>
              </w:rPr>
              <w:t xml:space="preserve"> / </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46" w:name="RefSCH1"/>
      <w:bookmarkStart w:id="147" w:name="_Toc504140796"/>
      <w:bookmarkStart w:id="148" w:name="_Ref512704955"/>
      <w:bookmarkStart w:id="149" w:name="_Ref512705020"/>
      <w:bookmarkStart w:id="150" w:name="_Ref512705070"/>
      <w:bookmarkStart w:id="151" w:name="_Ref512705119"/>
      <w:bookmarkStart w:id="152" w:name="_Ref512705193"/>
      <w:bookmarkStart w:id="153" w:name="_Ref512705586"/>
      <w:bookmarkStart w:id="154" w:name="_Ref512705670"/>
      <w:bookmarkStart w:id="155" w:name="_Ref512705698"/>
      <w:bookmarkStart w:id="156" w:name="_Ref512706560"/>
      <w:bookmarkStart w:id="157" w:name="_Ref513218947"/>
      <w:bookmarkStart w:id="158" w:name="_Ref513482018"/>
      <w:bookmarkStart w:id="159"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60"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46"/>
      <w:bookmarkEnd w:id="160"/>
      <w:r w:rsidR="00AF751E" w:rsidRPr="0080728B">
        <w:rPr>
          <w:rFonts w:ascii="Times New Roman" w:eastAsiaTheme="minorEastAsia" w:hAnsi="Times New Roman" w:cs="Times New Roman"/>
          <w:b/>
          <w:color w:val="auto"/>
          <w:sz w:val="22"/>
          <w:szCs w:val="22"/>
        </w:rPr>
        <w:br/>
      </w:r>
      <w:bookmarkStart w:id="161" w:name="RefSCH1_1"/>
      <w:bookmarkStart w:id="162" w:name="_Hlt500768818"/>
      <w:r w:rsidR="00AF4186" w:rsidRPr="0080728B">
        <w:rPr>
          <w:rFonts w:ascii="Times New Roman" w:hAnsi="Times New Roman" w:cs="Times New Roman"/>
          <w:b/>
          <w:color w:val="auto"/>
          <w:sz w:val="22"/>
          <w:szCs w:val="22"/>
        </w:rPr>
        <w:t>Задание на проектирование</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1"/>
    </w:p>
    <w:bookmarkEnd w:id="162"/>
    <w:p w14:paraId="0841B960" w14:textId="77777777" w:rsidR="00EA7CE5" w:rsidRPr="0080728B" w:rsidRDefault="00EA7CE5" w:rsidP="0080728B">
      <w:pPr>
        <w:pStyle w:val="a6"/>
        <w:widowControl w:val="0"/>
        <w:jc w:val="both"/>
        <w:rPr>
          <w:rFonts w:ascii="Times New Roman" w:hAnsi="Times New Roman" w:cs="Times New Roman"/>
          <w:sz w:val="22"/>
          <w:szCs w:val="22"/>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42B383EA" w14:textId="77777777" w:rsidR="00EA7CE5" w:rsidRPr="0080728B" w:rsidRDefault="00EA7CE5" w:rsidP="0080728B">
      <w:pPr>
        <w:pStyle w:val="a6"/>
        <w:widowControl w:val="0"/>
        <w:jc w:val="both"/>
        <w:rPr>
          <w:rFonts w:ascii="Times New Roman" w:hAnsi="Times New Roman" w:cs="Times New Roman"/>
          <w:sz w:val="22"/>
          <w:szCs w:val="22"/>
        </w:rPr>
      </w:pPr>
    </w:p>
    <w:p w14:paraId="7BD875A1" w14:textId="77777777" w:rsidR="00EA7CE5" w:rsidRPr="0080728B" w:rsidRDefault="00EA7CE5" w:rsidP="0080728B">
      <w:pPr>
        <w:pStyle w:val="a6"/>
        <w:widowControl w:val="0"/>
        <w:jc w:val="both"/>
        <w:rPr>
          <w:rFonts w:ascii="Times New Roman" w:hAnsi="Times New Roman" w:cs="Times New Roman"/>
          <w:sz w:val="22"/>
          <w:szCs w:val="22"/>
        </w:rPr>
      </w:pPr>
    </w:p>
    <w:p w14:paraId="3A25A896"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531F22B3" w14:textId="77777777" w:rsidTr="00BC25CC">
        <w:trPr>
          <w:trHeight w:val="1134"/>
        </w:trPr>
        <w:tc>
          <w:tcPr>
            <w:tcW w:w="4536" w:type="dxa"/>
          </w:tcPr>
          <w:p w14:paraId="5AF19BE7"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1F6DAC4" w14:textId="77777777" w:rsidR="00EA7CE5" w:rsidRPr="0080728B" w:rsidRDefault="00EA7CE5" w:rsidP="0080728B">
            <w:pPr>
              <w:widowControl w:val="0"/>
              <w:ind w:left="-567"/>
              <w:jc w:val="both"/>
              <w:rPr>
                <w:rFonts w:ascii="Times New Roman" w:hAnsi="Times New Roman" w:cs="Times New Roman"/>
                <w:b/>
                <w:sz w:val="22"/>
                <w:szCs w:val="22"/>
              </w:rPr>
            </w:pPr>
          </w:p>
          <w:p w14:paraId="76334F9E" w14:textId="77777777" w:rsidR="00EA7CE5" w:rsidRPr="0080728B" w:rsidRDefault="00EA7CE5" w:rsidP="0080728B">
            <w:pPr>
              <w:widowControl w:val="0"/>
              <w:ind w:left="-567"/>
              <w:jc w:val="both"/>
              <w:rPr>
                <w:rFonts w:ascii="Times New Roman" w:hAnsi="Times New Roman" w:cs="Times New Roman"/>
                <w:b/>
                <w:sz w:val="22"/>
                <w:szCs w:val="22"/>
              </w:rPr>
            </w:pPr>
          </w:p>
          <w:p w14:paraId="29824601"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05C46A76"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5B34D907" w14:textId="77777777" w:rsidR="00EA7CE5" w:rsidRPr="0080728B" w:rsidRDefault="00EA7CE5" w:rsidP="0080728B">
            <w:pPr>
              <w:widowControl w:val="0"/>
              <w:ind w:left="-567"/>
              <w:jc w:val="both"/>
              <w:rPr>
                <w:rFonts w:ascii="Times New Roman" w:hAnsi="Times New Roman" w:cs="Times New Roman"/>
                <w:b/>
                <w:sz w:val="22"/>
                <w:szCs w:val="22"/>
              </w:rPr>
            </w:pPr>
          </w:p>
          <w:p w14:paraId="1576C92C" w14:textId="77777777" w:rsidR="00EA7CE5" w:rsidRPr="0080728B" w:rsidRDefault="00EA7CE5" w:rsidP="0080728B">
            <w:pPr>
              <w:widowControl w:val="0"/>
              <w:ind w:left="-567"/>
              <w:jc w:val="both"/>
              <w:rPr>
                <w:rFonts w:ascii="Times New Roman" w:hAnsi="Times New Roman" w:cs="Times New Roman"/>
                <w:b/>
                <w:sz w:val="22"/>
                <w:szCs w:val="22"/>
              </w:rPr>
            </w:pPr>
          </w:p>
          <w:p w14:paraId="0910587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6"/>
          <w:footerReference w:type="default" r:id="rId17"/>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3" w:name="RefSCH2"/>
      <w:bookmarkStart w:id="164" w:name="_Toc504140797"/>
      <w:bookmarkStart w:id="165" w:name="_Ref512704879"/>
      <w:bookmarkStart w:id="166"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67"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3"/>
      <w:bookmarkEnd w:id="167"/>
      <w:r w:rsidR="00C620F1" w:rsidRPr="0080728B">
        <w:rPr>
          <w:rFonts w:ascii="Times New Roman" w:eastAsiaTheme="minorEastAsia" w:hAnsi="Times New Roman" w:cs="Times New Roman"/>
          <w:b/>
          <w:i/>
          <w:color w:val="auto"/>
          <w:sz w:val="22"/>
          <w:szCs w:val="22"/>
        </w:rPr>
        <w:br/>
      </w:r>
      <w:bookmarkStart w:id="168"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4"/>
      <w:bookmarkEnd w:id="165"/>
      <w:bookmarkEnd w:id="166"/>
      <w:bookmarkEnd w:id="168"/>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69" w:name="_Toc498350895"/>
      <w:bookmarkStart w:id="170" w:name="_Toc498352981"/>
      <w:bookmarkStart w:id="171"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69"/>
      <w:bookmarkEnd w:id="170"/>
      <w:bookmarkEnd w:id="171"/>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2" w:name="RefSCH3"/>
      <w:bookmarkStart w:id="173" w:name="_Toc504140798"/>
      <w:bookmarkStart w:id="174"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5"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2"/>
      <w:bookmarkEnd w:id="175"/>
      <w:r w:rsidR="0011403A" w:rsidRPr="0080728B">
        <w:rPr>
          <w:rFonts w:ascii="Times New Roman" w:eastAsiaTheme="minorEastAsia" w:hAnsi="Times New Roman" w:cs="Times New Roman"/>
          <w:b/>
          <w:i/>
          <w:color w:val="auto"/>
          <w:sz w:val="22"/>
          <w:szCs w:val="22"/>
        </w:rPr>
        <w:br/>
      </w:r>
      <w:bookmarkStart w:id="176"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7" w:name="_Hlt500758332"/>
      <w:bookmarkEnd w:id="177"/>
      <w:r w:rsidR="003D1A69" w:rsidRPr="0080728B">
        <w:rPr>
          <w:rFonts w:ascii="Times New Roman" w:eastAsiaTheme="minorEastAsia" w:hAnsi="Times New Roman" w:cs="Times New Roman"/>
          <w:b/>
          <w:color w:val="auto"/>
          <w:sz w:val="22"/>
          <w:szCs w:val="22"/>
        </w:rPr>
        <w:t>ых данных</w:t>
      </w:r>
      <w:bookmarkStart w:id="178" w:name="_Hlt500758316"/>
      <w:bookmarkEnd w:id="173"/>
      <w:bookmarkEnd w:id="174"/>
      <w:bookmarkEnd w:id="176"/>
      <w:bookmarkEnd w:id="178"/>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79" w:name="_Toc498350897"/>
      <w:bookmarkStart w:id="180"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9"/>
      <w:bookmarkEnd w:id="180"/>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1" w:name="RefSCH4"/>
      <w:bookmarkStart w:id="182" w:name="_Toc504140799"/>
      <w:bookmarkStart w:id="183" w:name="_Ref512705743"/>
      <w:bookmarkStart w:id="184" w:name="_Ref513481459"/>
      <w:bookmarkStart w:id="185"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186"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81"/>
      <w:bookmarkEnd w:id="186"/>
      <w:r w:rsidR="0011403A" w:rsidRPr="0080728B">
        <w:rPr>
          <w:rFonts w:ascii="Times New Roman" w:eastAsiaTheme="minorEastAsia" w:hAnsi="Times New Roman" w:cs="Times New Roman"/>
          <w:b/>
          <w:i/>
          <w:color w:val="auto"/>
          <w:sz w:val="22"/>
          <w:szCs w:val="22"/>
        </w:rPr>
        <w:br/>
      </w:r>
      <w:bookmarkStart w:id="187"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82"/>
      <w:bookmarkEnd w:id="183"/>
      <w:bookmarkEnd w:id="184"/>
      <w:bookmarkEnd w:id="185"/>
      <w:bookmarkEnd w:id="187"/>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188" w:name="_Hlt500758160"/>
      <w:bookmarkEnd w:id="188"/>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77777777" w:rsidR="00EA7CE5" w:rsidRPr="0080728B" w:rsidRDefault="00EA7CE5" w:rsidP="0080728B">
      <w:pPr>
        <w:pStyle w:val="a6"/>
        <w:widowControl w:val="0"/>
        <w:jc w:val="left"/>
        <w:rPr>
          <w:rFonts w:ascii="Times New Roman" w:hAnsi="Times New Roman" w:cs="Times New Roman"/>
          <w:b/>
          <w:sz w:val="22"/>
          <w:szCs w:val="22"/>
        </w:rPr>
      </w:pPr>
    </w:p>
    <w:p w14:paraId="554E7275" w14:textId="77777777" w:rsidR="00EA7CE5" w:rsidRPr="0080728B" w:rsidRDefault="00EA7CE5" w:rsidP="0080728B">
      <w:pPr>
        <w:pStyle w:val="a6"/>
        <w:widowControl w:val="0"/>
        <w:jc w:val="left"/>
        <w:rPr>
          <w:rFonts w:ascii="Times New Roman" w:hAnsi="Times New Roman" w:cs="Times New Roman"/>
          <w:b/>
          <w:sz w:val="22"/>
          <w:szCs w:val="22"/>
        </w:rPr>
      </w:pPr>
    </w:p>
    <w:p w14:paraId="3D89C321"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72E81D2B" w14:textId="77777777" w:rsidR="00EA7CE5" w:rsidRPr="0080728B" w:rsidRDefault="00EA7CE5" w:rsidP="0080728B">
      <w:pPr>
        <w:pStyle w:val="a6"/>
        <w:widowControl w:val="0"/>
        <w:jc w:val="left"/>
        <w:rPr>
          <w:rFonts w:ascii="Times New Roman" w:hAnsi="Times New Roman" w:cs="Times New Roman"/>
          <w:b/>
          <w:sz w:val="22"/>
          <w:szCs w:val="22"/>
        </w:rPr>
      </w:pPr>
    </w:p>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558F5EE6" w14:textId="77777777" w:rsidR="00EA7CE5" w:rsidRPr="0080728B" w:rsidRDefault="00EA7CE5" w:rsidP="0080728B">
      <w:pPr>
        <w:pStyle w:val="a6"/>
        <w:widowControl w:val="0"/>
        <w:jc w:val="left"/>
        <w:rPr>
          <w:rFonts w:ascii="Times New Roman" w:hAnsi="Times New Roman" w:cs="Times New Roman"/>
          <w:b/>
          <w:sz w:val="22"/>
          <w:szCs w:val="22"/>
        </w:rPr>
      </w:pPr>
    </w:p>
    <w:p w14:paraId="78388ACC"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46AD36F9" w14:textId="77777777" w:rsidTr="00773FFF">
        <w:trPr>
          <w:trHeight w:val="1134"/>
          <w:jc w:val="center"/>
        </w:trPr>
        <w:tc>
          <w:tcPr>
            <w:tcW w:w="4536" w:type="dxa"/>
          </w:tcPr>
          <w:p w14:paraId="0C7950BD" w14:textId="77777777" w:rsidR="00EA7CE5" w:rsidRPr="0080728B" w:rsidRDefault="00EA7CE5" w:rsidP="0080728B">
            <w:pPr>
              <w:widowControl w:val="0"/>
              <w:ind w:left="33"/>
              <w:jc w:val="both"/>
              <w:rPr>
                <w:rFonts w:ascii="Times New Roman" w:hAnsi="Times New Roman" w:cs="Times New Roman"/>
                <w:b/>
                <w:sz w:val="22"/>
                <w:szCs w:val="22"/>
              </w:rPr>
            </w:pPr>
            <w:bookmarkStart w:id="189" w:name="_Hlt500758357"/>
            <w:bookmarkEnd w:id="189"/>
            <w:r w:rsidRPr="0080728B">
              <w:rPr>
                <w:rFonts w:ascii="Times New Roman" w:hAnsi="Times New Roman" w:cs="Times New Roman"/>
                <w:b/>
                <w:sz w:val="22"/>
                <w:szCs w:val="22"/>
              </w:rPr>
              <w:t>Подрядчик:</w:t>
            </w:r>
          </w:p>
          <w:p w14:paraId="251B250C" w14:textId="77777777" w:rsidR="00EA7CE5" w:rsidRPr="0080728B" w:rsidRDefault="00EA7CE5" w:rsidP="0080728B">
            <w:pPr>
              <w:widowControl w:val="0"/>
              <w:ind w:left="-567"/>
              <w:jc w:val="both"/>
              <w:rPr>
                <w:rFonts w:ascii="Times New Roman" w:hAnsi="Times New Roman" w:cs="Times New Roman"/>
                <w:b/>
                <w:sz w:val="22"/>
                <w:szCs w:val="22"/>
              </w:rPr>
            </w:pPr>
          </w:p>
          <w:p w14:paraId="1D6914A7" w14:textId="77777777" w:rsidR="00EA7CE5" w:rsidRPr="0080728B" w:rsidRDefault="00EA7CE5" w:rsidP="0080728B">
            <w:pPr>
              <w:widowControl w:val="0"/>
              <w:ind w:left="-567"/>
              <w:jc w:val="both"/>
              <w:rPr>
                <w:rFonts w:ascii="Times New Roman" w:hAnsi="Times New Roman" w:cs="Times New Roman"/>
                <w:b/>
                <w:sz w:val="22"/>
                <w:szCs w:val="22"/>
              </w:rPr>
            </w:pPr>
          </w:p>
          <w:p w14:paraId="634A1598"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C2B5AA3"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640E0B4" w14:textId="77777777" w:rsidR="00EA7CE5" w:rsidRPr="0080728B" w:rsidRDefault="00EA7CE5" w:rsidP="0080728B">
            <w:pPr>
              <w:widowControl w:val="0"/>
              <w:ind w:left="-567"/>
              <w:jc w:val="both"/>
              <w:rPr>
                <w:rFonts w:ascii="Times New Roman" w:hAnsi="Times New Roman" w:cs="Times New Roman"/>
                <w:b/>
                <w:sz w:val="22"/>
                <w:szCs w:val="22"/>
              </w:rPr>
            </w:pPr>
          </w:p>
          <w:p w14:paraId="51F929CA" w14:textId="77777777" w:rsidR="00EA7CE5" w:rsidRPr="0080728B" w:rsidRDefault="00EA7CE5" w:rsidP="0080728B">
            <w:pPr>
              <w:widowControl w:val="0"/>
              <w:ind w:left="-567"/>
              <w:jc w:val="both"/>
              <w:rPr>
                <w:rFonts w:ascii="Times New Roman" w:hAnsi="Times New Roman" w:cs="Times New Roman"/>
                <w:b/>
                <w:sz w:val="22"/>
                <w:szCs w:val="22"/>
              </w:rPr>
            </w:pPr>
          </w:p>
          <w:p w14:paraId="5EC50066"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0" w:name="RefSCH5"/>
      <w:bookmarkStart w:id="191" w:name="_Toc504140800"/>
      <w:bookmarkStart w:id="192" w:name="_Ref513218818"/>
      <w:bookmarkStart w:id="193"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194"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190"/>
      <w:bookmarkEnd w:id="194"/>
      <w:r w:rsidR="0011403A" w:rsidRPr="0080728B">
        <w:rPr>
          <w:rFonts w:ascii="Times New Roman" w:eastAsiaTheme="minorEastAsia" w:hAnsi="Times New Roman" w:cs="Times New Roman"/>
          <w:b/>
          <w:i/>
          <w:color w:val="auto"/>
          <w:sz w:val="22"/>
          <w:szCs w:val="22"/>
        </w:rPr>
        <w:br/>
      </w:r>
      <w:bookmarkStart w:id="195" w:name="RefSCH5_1"/>
      <w:r w:rsidR="00C812C7" w:rsidRPr="0080728B">
        <w:rPr>
          <w:rFonts w:ascii="Times New Roman" w:eastAsiaTheme="minorEastAsia" w:hAnsi="Times New Roman" w:cs="Times New Roman"/>
          <w:b/>
          <w:color w:val="auto"/>
          <w:sz w:val="22"/>
          <w:szCs w:val="22"/>
        </w:rPr>
        <w:t>Авторский надзор</w:t>
      </w:r>
      <w:bookmarkStart w:id="196" w:name="_Hlt500758481"/>
      <w:bookmarkEnd w:id="191"/>
      <w:bookmarkEnd w:id="192"/>
      <w:bookmarkEnd w:id="193"/>
      <w:bookmarkEnd w:id="195"/>
      <w:bookmarkEnd w:id="196"/>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42974E6F"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046848E0"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 xml:space="preserve">документации </w:t>
      </w:r>
      <w:r w:rsidR="004C050F" w:rsidRPr="0080728B">
        <w:rPr>
          <w:rFonts w:ascii="Times New Roman" w:hAnsi="Times New Roman" w:cs="Times New Roman"/>
          <w:sz w:val="22"/>
          <w:szCs w:val="22"/>
        </w:rPr>
        <w:t xml:space="preserve"> и</w:t>
      </w:r>
      <w:proofErr w:type="gramEnd"/>
      <w:r w:rsidR="004C050F" w:rsidRPr="0080728B">
        <w:rPr>
          <w:rFonts w:ascii="Times New Roman" w:hAnsi="Times New Roman" w:cs="Times New Roman"/>
          <w:sz w:val="22"/>
          <w:szCs w:val="22"/>
        </w:rPr>
        <w:t xml:space="preserve">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57C5BC96"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b/>
          <w:i/>
          <w:sz w:val="22"/>
          <w:szCs w:val="22"/>
        </w:rPr>
        <w:br w:type="page"/>
      </w:r>
      <w:bookmarkStart w:id="197" w:name="RefSCH6"/>
      <w:bookmarkStart w:id="198" w:name="_Toc504140801"/>
      <w:bookmarkStart w:id="199" w:name="_Ref513135089"/>
      <w:bookmarkStart w:id="200" w:name="_Ref513135321"/>
      <w:bookmarkStart w:id="201"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202"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197"/>
      <w:bookmarkEnd w:id="202"/>
      <w:r w:rsidR="0011403A" w:rsidRPr="0080728B">
        <w:rPr>
          <w:rFonts w:ascii="Times New Roman" w:eastAsiaTheme="minorEastAsia" w:hAnsi="Times New Roman" w:cs="Times New Roman"/>
          <w:b/>
          <w:i/>
          <w:color w:val="auto"/>
          <w:sz w:val="22"/>
          <w:szCs w:val="22"/>
        </w:rPr>
        <w:br/>
      </w:r>
      <w:bookmarkStart w:id="203" w:name="RefSCH6_1"/>
      <w:r w:rsidR="0011403A" w:rsidRPr="0080728B">
        <w:rPr>
          <w:rFonts w:ascii="Times New Roman" w:eastAsiaTheme="minorEastAsia" w:hAnsi="Times New Roman" w:cs="Times New Roman"/>
          <w:b/>
          <w:color w:val="auto"/>
          <w:sz w:val="22"/>
          <w:szCs w:val="22"/>
        </w:rPr>
        <w:t>Гарантии и заверения</w:t>
      </w:r>
      <w:bookmarkEnd w:id="198"/>
      <w:bookmarkEnd w:id="199"/>
      <w:bookmarkEnd w:id="200"/>
      <w:bookmarkEnd w:id="201"/>
      <w:bookmarkEnd w:id="203"/>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proofErr w:type="gramStart"/>
      <w:r w:rsidRPr="0080728B">
        <w:rPr>
          <w:rFonts w:ascii="Times New Roman" w:hAnsi="Times New Roman" w:cs="Times New Roman"/>
          <w:sz w:val="22"/>
          <w:szCs w:val="22"/>
          <w:lang w:eastAsia="en-US"/>
        </w:rPr>
        <w:t xml:space="preserve">правления </w:t>
      </w:r>
      <w:r w:rsidR="004C050F" w:rsidRPr="0080728B">
        <w:rPr>
          <w:rFonts w:ascii="Times New Roman" w:hAnsi="Times New Roman" w:cs="Times New Roman"/>
          <w:sz w:val="22"/>
          <w:szCs w:val="22"/>
          <w:lang w:eastAsia="en-US"/>
        </w:rPr>
        <w:t xml:space="preserve"> и</w:t>
      </w:r>
      <w:proofErr w:type="gramEnd"/>
      <w:r w:rsidR="004C050F" w:rsidRPr="0080728B">
        <w:rPr>
          <w:rFonts w:ascii="Times New Roman" w:hAnsi="Times New Roman" w:cs="Times New Roman"/>
          <w:sz w:val="22"/>
          <w:szCs w:val="22"/>
          <w:lang w:eastAsia="en-US"/>
        </w:rPr>
        <w:t xml:space="preserve">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80728B">
        <w:rPr>
          <w:rFonts w:ascii="Times New Roman" w:hAnsi="Times New Roman" w:cs="Times New Roman"/>
          <w:sz w:val="22"/>
          <w:szCs w:val="22"/>
        </w:rPr>
        <w:t>органа</w:t>
      </w:r>
      <w:proofErr w:type="gramEnd"/>
      <w:r w:rsidR="00D4666C" w:rsidRPr="0080728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C303E2E"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Pr="0080728B">
        <w:rPr>
          <w:rFonts w:ascii="Times New Roman" w:hAnsi="Times New Roman" w:cs="Times New Roman"/>
          <w:b/>
          <w:i/>
          <w:color w:val="C00000"/>
          <w:sz w:val="22"/>
          <w:szCs w:val="22"/>
          <w:lang w:eastAsia="en-US"/>
        </w:rPr>
        <w:t>[</w:t>
      </w:r>
      <w:r w:rsidR="00D4666C" w:rsidRPr="0080728B">
        <w:rPr>
          <w:rFonts w:ascii="Times New Roman" w:hAnsi="Times New Roman" w:cs="Times New Roman"/>
          <w:b/>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80728B">
        <w:rPr>
          <w:rFonts w:ascii="Times New Roman" w:hAnsi="Times New Roman" w:cs="Times New Roman"/>
          <w:b/>
          <w:i/>
          <w:color w:val="C00000"/>
          <w:sz w:val="22"/>
          <w:szCs w:val="22"/>
          <w:lang w:eastAsia="en-US"/>
        </w:rPr>
        <w:t>Заказчика]</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18"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w:t>
      </w:r>
      <w:r w:rsidRPr="0080728B">
        <w:rPr>
          <w:rFonts w:ascii="Times New Roman" w:hAnsi="Times New Roman" w:cs="Times New Roman"/>
          <w:sz w:val="22"/>
          <w:szCs w:val="22"/>
          <w:lang w:eastAsia="en-US"/>
        </w:rPr>
        <w:lastRenderedPageBreak/>
        <w:t>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7100F1A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E636CE" w:rsidRPr="0080728B">
        <w:rPr>
          <w:rFonts w:ascii="Times New Roman" w:hAnsi="Times New Roman" w:cs="Times New Roman"/>
          <w:sz w:val="22"/>
          <w:szCs w:val="22"/>
          <w:lang w:eastAsia="en-US"/>
        </w:rPr>
        <w:t>[</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0728B" w14:paraId="4E5AFB63" w14:textId="77777777" w:rsidTr="00F3088C">
        <w:trPr>
          <w:trHeight w:val="1134"/>
        </w:trPr>
        <w:tc>
          <w:tcPr>
            <w:tcW w:w="4536" w:type="dxa"/>
          </w:tcPr>
          <w:p w14:paraId="744EAF2A" w14:textId="77777777" w:rsidR="00D4666C" w:rsidRPr="0080728B" w:rsidRDefault="00D4666C"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8D327F" w:rsidRPr="0080728B">
              <w:rPr>
                <w:rFonts w:ascii="Times New Roman" w:hAnsi="Times New Roman" w:cs="Times New Roman"/>
                <w:b/>
                <w:sz w:val="22"/>
                <w:szCs w:val="22"/>
              </w:rPr>
              <w:t>:</w:t>
            </w:r>
          </w:p>
          <w:p w14:paraId="09A2D180" w14:textId="77777777" w:rsidR="00D4666C" w:rsidRPr="0080728B" w:rsidRDefault="00D4666C" w:rsidP="0080728B">
            <w:pPr>
              <w:widowControl w:val="0"/>
              <w:ind w:left="-567"/>
              <w:jc w:val="both"/>
              <w:rPr>
                <w:rFonts w:ascii="Times New Roman" w:hAnsi="Times New Roman" w:cs="Times New Roman"/>
                <w:b/>
                <w:sz w:val="22"/>
                <w:szCs w:val="22"/>
              </w:rPr>
            </w:pPr>
          </w:p>
          <w:p w14:paraId="464BDCEA" w14:textId="77777777" w:rsidR="00D4666C" w:rsidRPr="0080728B" w:rsidRDefault="00D4666C" w:rsidP="0080728B">
            <w:pPr>
              <w:widowControl w:val="0"/>
              <w:ind w:left="-567"/>
              <w:jc w:val="both"/>
              <w:rPr>
                <w:rFonts w:ascii="Times New Roman" w:hAnsi="Times New Roman" w:cs="Times New Roman"/>
                <w:b/>
                <w:sz w:val="22"/>
                <w:szCs w:val="22"/>
              </w:rPr>
            </w:pPr>
          </w:p>
          <w:p w14:paraId="6766C66F"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CD790D3" w14:textId="77777777" w:rsidR="00D4666C"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8D327F" w:rsidRPr="0080728B">
              <w:rPr>
                <w:rFonts w:ascii="Times New Roman" w:hAnsi="Times New Roman" w:cs="Times New Roman"/>
                <w:b/>
                <w:sz w:val="22"/>
                <w:szCs w:val="22"/>
              </w:rPr>
              <w:t>:</w:t>
            </w:r>
          </w:p>
          <w:p w14:paraId="24DBDC33" w14:textId="77777777" w:rsidR="00D4666C" w:rsidRPr="0080728B" w:rsidRDefault="00D4666C" w:rsidP="0080728B">
            <w:pPr>
              <w:widowControl w:val="0"/>
              <w:ind w:left="-567"/>
              <w:jc w:val="both"/>
              <w:rPr>
                <w:rFonts w:ascii="Times New Roman" w:hAnsi="Times New Roman" w:cs="Times New Roman"/>
                <w:b/>
                <w:sz w:val="22"/>
                <w:szCs w:val="22"/>
              </w:rPr>
            </w:pPr>
          </w:p>
          <w:p w14:paraId="219B596F" w14:textId="77777777" w:rsidR="008D327F" w:rsidRPr="0080728B" w:rsidRDefault="008D327F" w:rsidP="0080728B">
            <w:pPr>
              <w:widowControl w:val="0"/>
              <w:ind w:left="-567"/>
              <w:jc w:val="both"/>
              <w:rPr>
                <w:rFonts w:ascii="Times New Roman" w:hAnsi="Times New Roman" w:cs="Times New Roman"/>
                <w:b/>
                <w:sz w:val="22"/>
                <w:szCs w:val="22"/>
              </w:rPr>
            </w:pPr>
          </w:p>
          <w:p w14:paraId="5FC2C70C"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236C1E43" w14:textId="5D01B5C3" w:rsidR="005A3588" w:rsidRDefault="00AE533F" w:rsidP="00033B53">
      <w:pPr>
        <w:pStyle w:val="1"/>
        <w:keepNext w:val="0"/>
        <w:keepLines w:val="0"/>
        <w:widowControl w:val="0"/>
        <w:spacing w:before="0" w:after="120" w:line="264" w:lineRule="auto"/>
        <w:ind w:firstLine="6804"/>
        <w:jc w:val="center"/>
        <w:rPr>
          <w:rFonts w:ascii="Times New Roman" w:eastAsia="Times New Roman" w:hAnsi="Times New Roman" w:cs="Times New Roman"/>
          <w:b/>
          <w:kern w:val="32"/>
          <w:sz w:val="22"/>
          <w:szCs w:val="22"/>
        </w:rPr>
      </w:pPr>
      <w:bookmarkStart w:id="204" w:name="RefSCH7"/>
      <w:bookmarkStart w:id="205" w:name="_Toc504140802"/>
      <w:bookmarkStart w:id="206" w:name="_Ref513221922"/>
      <w:bookmarkStart w:id="207" w:name="_Ref513221966"/>
      <w:bookmarkStart w:id="208" w:name="_Ref513223794"/>
      <w:bookmarkStart w:id="209" w:name="_Ref513223971"/>
      <w:bookmarkStart w:id="210" w:name="_Ref513481846"/>
      <w:bookmarkStart w:id="211" w:name="_Ref513481950"/>
      <w:bookmarkStart w:id="212" w:name="_Ref513482739"/>
      <w:bookmarkStart w:id="213" w:name="_Ref513482749"/>
      <w:bookmarkStart w:id="214" w:name="_Toc518653292"/>
      <w:r w:rsidRPr="0080728B">
        <w:rPr>
          <w:rFonts w:ascii="Times New Roman" w:hAnsi="Times New Roman" w:cs="Times New Roman"/>
          <w:b/>
          <w:i/>
          <w:color w:val="auto"/>
          <w:sz w:val="22"/>
          <w:szCs w:val="22"/>
        </w:rPr>
        <w:lastRenderedPageBreak/>
        <w:t xml:space="preserve">Приложение </w:t>
      </w:r>
      <w:bookmarkStart w:id="215"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04"/>
      <w:bookmarkEnd w:id="215"/>
      <w:r w:rsidR="0011403A" w:rsidRPr="0080728B">
        <w:rPr>
          <w:rFonts w:ascii="Times New Roman" w:hAnsi="Times New Roman" w:cs="Times New Roman"/>
          <w:b/>
          <w:color w:val="auto"/>
          <w:sz w:val="22"/>
          <w:szCs w:val="22"/>
        </w:rPr>
        <w:br/>
      </w:r>
      <w:bookmarkEnd w:id="205"/>
      <w:bookmarkEnd w:id="206"/>
      <w:bookmarkEnd w:id="207"/>
      <w:bookmarkEnd w:id="208"/>
      <w:bookmarkEnd w:id="209"/>
      <w:bookmarkEnd w:id="210"/>
      <w:bookmarkEnd w:id="211"/>
      <w:bookmarkEnd w:id="212"/>
      <w:bookmarkEnd w:id="213"/>
      <w:bookmarkEnd w:id="214"/>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w:t>
      </w:r>
      <w:proofErr w:type="gramStart"/>
      <w:r w:rsidRPr="005A3588">
        <w:rPr>
          <w:rFonts w:ascii="Times New Roman" w:eastAsia="Times New Roman" w:hAnsi="Times New Roman" w:cs="Times New Roman"/>
          <w:b/>
          <w:sz w:val="22"/>
          <w:szCs w:val="22"/>
        </w:rPr>
        <w:t>_»_</w:t>
      </w:r>
      <w:proofErr w:type="gramEnd"/>
      <w:r w:rsidRPr="005A3588">
        <w:rPr>
          <w:rFonts w:ascii="Times New Roman" w:eastAsia="Times New Roman" w:hAnsi="Times New Roman" w:cs="Times New Roman"/>
          <w:b/>
          <w:sz w:val="22"/>
          <w:szCs w:val="22"/>
        </w:rPr>
        <w:t>_______20___ г.</w:t>
      </w:r>
    </w:p>
    <w:p w14:paraId="30DFF7C6" w14:textId="77777777" w:rsidR="005A3588" w:rsidRPr="005A3588" w:rsidRDefault="005A3588" w:rsidP="005A3588">
      <w:pPr>
        <w:widowControl w:val="0"/>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6882DD8C"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19"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zakupki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php</w:t>
        </w:r>
        <w:proofErr w:type="spellEnd"/>
      </w:hyperlink>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Default="005A3588" w:rsidP="00C16B79">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810DE4" w:rsidRDefault="00002507" w:rsidP="00002507">
      <w:pPr>
        <w:pStyle w:val="afc"/>
        <w:widowControl w:val="0"/>
        <w:numPr>
          <w:ilvl w:val="1"/>
          <w:numId w:val="20"/>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810DE4">
        <w:rPr>
          <w:rFonts w:ascii="Times New Roman" w:hAnsi="Times New Roman" w:cs="Times New Roman"/>
          <w:sz w:val="22"/>
          <w:szCs w:val="22"/>
        </w:rPr>
        <w:t>Подрядчика должен иметь:</w:t>
      </w:r>
    </w:p>
    <w:p w14:paraId="032AB4D4" w14:textId="77777777" w:rsidR="00002507" w:rsidRPr="00810DE4" w:rsidRDefault="00002507" w:rsidP="00002507">
      <w:pPr>
        <w:pStyle w:val="afc"/>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810DE4">
        <w:rPr>
          <w:rFonts w:ascii="Times New Roman" w:hAnsi="Times New Roman" w:cs="Times New Roman"/>
          <w:sz w:val="22"/>
          <w:szCs w:val="22"/>
        </w:rPr>
        <w:t xml:space="preserve">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w:t>
      </w:r>
      <w:r w:rsidRPr="00810DE4">
        <w:rPr>
          <w:rFonts w:ascii="Times New Roman" w:hAnsi="Times New Roman" w:cs="Times New Roman"/>
          <w:sz w:val="22"/>
          <w:szCs w:val="22"/>
        </w:rPr>
        <w:lastRenderedPageBreak/>
        <w:t>сооружениями);</w:t>
      </w:r>
    </w:p>
    <w:p w14:paraId="1867D620" w14:textId="77777777" w:rsidR="00002507" w:rsidRPr="00810DE4" w:rsidRDefault="00002507" w:rsidP="00002507">
      <w:pPr>
        <w:pStyle w:val="afc"/>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810DE4">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BB9555C" w14:textId="2DB2554E" w:rsidR="005A3588" w:rsidRPr="00810DE4" w:rsidRDefault="005A3588" w:rsidP="00C16B79">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810DE4"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810DE4">
        <w:rPr>
          <w:rFonts w:ascii="Times New Roman" w:eastAsia="Times New Roman" w:hAnsi="Times New Roman" w:cs="Times New Roman"/>
          <w:sz w:val="22"/>
          <w:szCs w:val="22"/>
        </w:rPr>
        <w:t>внутриобъектового</w:t>
      </w:r>
      <w:proofErr w:type="spellEnd"/>
      <w:r w:rsidRPr="00810DE4">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10DE4">
        <w:rPr>
          <w:rFonts w:ascii="Times New Roman" w:eastAsia="Times New Roman" w:hAnsi="Times New Roman" w:cs="Times New Roman"/>
          <w:sz w:val="22"/>
          <w:szCs w:val="22"/>
        </w:rPr>
        <w:t>внутриобъектового</w:t>
      </w:r>
      <w:proofErr w:type="spellEnd"/>
      <w:r w:rsidRPr="00810DE4">
        <w:rPr>
          <w:rFonts w:ascii="Times New Roman" w:eastAsia="Times New Roman" w:hAnsi="Times New Roman" w:cs="Times New Roman"/>
          <w:sz w:val="22"/>
          <w:szCs w:val="22"/>
        </w:rPr>
        <w:t xml:space="preserve"> режима не допускается.</w:t>
      </w:r>
    </w:p>
    <w:p w14:paraId="0CF85BF8" w14:textId="77777777" w:rsidR="005A3588" w:rsidRPr="00810DE4"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810DE4">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810DE4"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810DE4">
        <w:rPr>
          <w:rFonts w:ascii="Times New Roman" w:eastAsia="Times New Roman" w:hAnsi="Times New Roman" w:cs="Times New Roman"/>
          <w:sz w:val="22"/>
          <w:szCs w:val="22"/>
        </w:rPr>
        <w:t>стропальные</w:t>
      </w:r>
      <w:proofErr w:type="spellEnd"/>
      <w:r w:rsidRPr="00810DE4">
        <w:rPr>
          <w:rFonts w:ascii="Times New Roman" w:eastAsia="Times New Roman" w:hAnsi="Times New Roman" w:cs="Times New Roman"/>
          <w:sz w:val="22"/>
          <w:szCs w:val="22"/>
        </w:rPr>
        <w:t xml:space="preserve"> и иные работы).</w:t>
      </w:r>
    </w:p>
    <w:p w14:paraId="542DB856" w14:textId="77777777" w:rsidR="005A3588" w:rsidRPr="00810DE4"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810DE4"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810DE4">
        <w:rPr>
          <w:rFonts w:ascii="Times New Roman" w:eastAsia="Times New Roman" w:hAnsi="Times New Roman" w:cs="Times New Roman"/>
          <w:sz w:val="22"/>
          <w:szCs w:val="22"/>
        </w:rPr>
        <w:t>ть медицинских противопоказаний,</w:t>
      </w:r>
      <w:r w:rsidR="00692DE9" w:rsidRPr="00810DE4">
        <w:rPr>
          <w:sz w:val="22"/>
          <w:szCs w:val="22"/>
        </w:rPr>
        <w:t xml:space="preserve"> </w:t>
      </w:r>
      <w:r w:rsidR="00692DE9" w:rsidRPr="00810DE4">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810DE4">
        <w:rPr>
          <w:rFonts w:ascii="Times New Roman" w:eastAsia="Times New Roman" w:hAnsi="Times New Roman" w:cs="Times New Roman"/>
          <w:sz w:val="22"/>
          <w:szCs w:val="22"/>
        </w:rPr>
        <w:t xml:space="preserve"> </w:t>
      </w:r>
    </w:p>
    <w:p w14:paraId="1ECA3D85" w14:textId="77777777" w:rsidR="005A3588" w:rsidRPr="00810DE4"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810DE4"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w:t>
      </w:r>
      <w:r w:rsidRPr="005A3588">
        <w:rPr>
          <w:rFonts w:ascii="Times New Roman" w:eastAsia="Times New Roman" w:hAnsi="Times New Roman" w:cs="Times New Roman"/>
          <w:sz w:val="22"/>
          <w:szCs w:val="22"/>
        </w:rPr>
        <w:t xml:space="preserve"> и </w:t>
      </w:r>
      <w:r w:rsidRPr="005A3588">
        <w:rPr>
          <w:rFonts w:ascii="Times New Roman" w:eastAsia="Times New Roman" w:hAnsi="Times New Roman" w:cs="Times New Roman"/>
          <w:sz w:val="22"/>
          <w:szCs w:val="22"/>
        </w:rPr>
        <w:lastRenderedPageBreak/>
        <w:t>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применять в работе открытый огонь на территории Заказчика, кроме работ, технология </w:t>
      </w:r>
      <w:r w:rsidRPr="005A3588">
        <w:rPr>
          <w:rFonts w:ascii="Times New Roman" w:eastAsia="Times New Roman" w:hAnsi="Times New Roman" w:cs="Times New Roman"/>
          <w:sz w:val="22"/>
          <w:szCs w:val="22"/>
        </w:rPr>
        <w:lastRenderedPageBreak/>
        <w:t>которых предусматривает применение открытого огня;</w:t>
      </w:r>
    </w:p>
    <w:p w14:paraId="32FE49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810DE4"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810DE4">
        <w:rPr>
          <w:rFonts w:ascii="Times New Roman" w:eastAsia="Times New Roman" w:hAnsi="Times New Roman" w:cs="Times New Roman"/>
          <w:b/>
          <w:sz w:val="22"/>
          <w:szCs w:val="22"/>
        </w:rPr>
        <w:t xml:space="preserve">Отдельные требования </w:t>
      </w:r>
    </w:p>
    <w:p w14:paraId="3476FB7B" w14:textId="77777777"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810DE4">
        <w:rPr>
          <w:rFonts w:ascii="Times New Roman" w:eastAsia="Times New Roman" w:hAnsi="Times New Roman" w:cs="Times New Roman"/>
          <w:sz w:val="22"/>
          <w:szCs w:val="22"/>
        </w:rPr>
        <w:t xml:space="preserve"> отраслевыми нормами выдачи СИЗ, </w:t>
      </w:r>
      <w:r w:rsidR="00C574AD" w:rsidRPr="00810DE4">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строительных работах;</w:t>
      </w:r>
    </w:p>
    <w:p w14:paraId="1126FECF"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810DE4"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электро- и газосварочных работах.</w:t>
      </w:r>
    </w:p>
    <w:p w14:paraId="3E22CCA4"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аптечкой первой помощи;</w:t>
      </w:r>
    </w:p>
    <w:p w14:paraId="0BEB0903"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огнетушителем;</w:t>
      </w:r>
    </w:p>
    <w:p w14:paraId="52C5705C"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знаком аварийной остановки;</w:t>
      </w:r>
    </w:p>
    <w:p w14:paraId="3B0987B9"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соблюдение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скоростного режима, установленного Заказчиком;</w:t>
      </w:r>
    </w:p>
    <w:p w14:paraId="33F1A4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организовать </w:t>
      </w:r>
      <w:proofErr w:type="spellStart"/>
      <w:r w:rsidRPr="005A3588">
        <w:rPr>
          <w:rFonts w:ascii="Times New Roman" w:eastAsia="Times New Roman" w:hAnsi="Times New Roman" w:cs="Times New Roman"/>
          <w:sz w:val="22"/>
          <w:szCs w:val="22"/>
        </w:rPr>
        <w:t>предрейсовый</w:t>
      </w:r>
      <w:proofErr w:type="spellEnd"/>
      <w:r w:rsidRPr="005A3588">
        <w:rPr>
          <w:rFonts w:ascii="Times New Roman" w:eastAsia="Times New Roman" w:hAnsi="Times New Roman" w:cs="Times New Roman"/>
          <w:sz w:val="22"/>
          <w:szCs w:val="22"/>
        </w:rPr>
        <w:t xml:space="preserve"> медицинский осмотр водителей;</w:t>
      </w:r>
    </w:p>
    <w:p w14:paraId="0A21BD4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Pr>
          <w:rFonts w:ascii="Times New Roman" w:eastAsia="Times New Roman" w:hAnsi="Times New Roman" w:cs="Times New Roman"/>
          <w:sz w:val="22"/>
          <w:szCs w:val="22"/>
        </w:rPr>
        <w:t xml:space="preserve"> в том числе вышедшими из строя;</w:t>
      </w:r>
    </w:p>
    <w:p w14:paraId="65D04201" w14:textId="3C1B78F9" w:rsidR="00EC142F" w:rsidRPr="00EC142F"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EC142F">
        <w:rPr>
          <w:rFonts w:ascii="Times New Roman" w:hAnsi="Times New Roman" w:cs="Times New Roman"/>
          <w:sz w:val="22"/>
          <w:szCs w:val="22"/>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Pr>
          <w:rFonts w:ascii="Times New Roman" w:hAnsi="Times New Roman" w:cs="Times New Roman"/>
          <w:sz w:val="22"/>
          <w:szCs w:val="22"/>
        </w:rPr>
        <w:t>.</w:t>
      </w:r>
    </w:p>
    <w:p w14:paraId="64133302"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30417A1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5A3588" w:rsidRDefault="005A3588" w:rsidP="00487FF1">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2534291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За нарушение требований, перечень которых указан в Разделе 7 настоящего </w:t>
      </w:r>
      <w:r w:rsidRPr="0041703F">
        <w:rPr>
          <w:rFonts w:ascii="Times New Roman" w:eastAsia="Times New Roman" w:hAnsi="Times New Roman" w:cs="Times New Roman"/>
          <w:sz w:val="22"/>
          <w:szCs w:val="22"/>
        </w:rPr>
        <w:lastRenderedPageBreak/>
        <w:t>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5A3588">
      <w:pPr>
        <w:widowControl w:val="0"/>
        <w:numPr>
          <w:ilvl w:val="1"/>
          <w:numId w:val="19"/>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16" w:name="RefSCH7_1"/>
    </w:p>
    <w:p w14:paraId="2718FDF7" w14:textId="77777777" w:rsidR="005A3588" w:rsidRP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5A3588" w:rsidRDefault="005A3588" w:rsidP="005A3588">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16"/>
      <w:r w:rsidRPr="005A3588">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17" w:name="_Ref499613233"/>
          </w:p>
        </w:tc>
        <w:bookmarkEnd w:id="217"/>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18" w:name="_Ref496878534"/>
          </w:p>
        </w:tc>
        <w:bookmarkEnd w:id="218"/>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19" w:name="_Ref499613281"/>
          </w:p>
        </w:tc>
        <w:bookmarkEnd w:id="219"/>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01CF736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E43A57">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20" w:name="_Ref499613849"/>
    </w:p>
    <w:bookmarkEnd w:id="220"/>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7.2. Перечень нарушений Подрядчиком (работниками Подрядчика, работниками Субподрядных организаций) режима допуска и пребывания на территории Объектов </w:t>
      </w:r>
      <w:r w:rsidRPr="005A3588">
        <w:rPr>
          <w:rFonts w:ascii="Times New Roman" w:eastAsia="Times New Roman" w:hAnsi="Times New Roman" w:cs="Times New Roman"/>
          <w:b/>
          <w:sz w:val="22"/>
          <w:szCs w:val="22"/>
        </w:rPr>
        <w:lastRenderedPageBreak/>
        <w:t>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1" w:name="_Ref499613827"/>
          </w:p>
        </w:tc>
        <w:bookmarkEnd w:id="221"/>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2" w:name="_Ref496877736"/>
          </w:p>
        </w:tc>
        <w:bookmarkEnd w:id="222"/>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3" w:name="_Ref496878826"/>
          </w:p>
        </w:tc>
        <w:bookmarkEnd w:id="223"/>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4" w:name="_Ref496879343"/>
          </w:p>
        </w:tc>
        <w:bookmarkEnd w:id="224"/>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5" w:name="_Ref499613830"/>
          </w:p>
        </w:tc>
        <w:bookmarkEnd w:id="225"/>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5A3588">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w:t>
      </w:r>
      <w:r w:rsidRPr="005A3588">
        <w:rPr>
          <w:rFonts w:ascii="Times New Roman" w:eastAsia="Times New Roman" w:hAnsi="Times New Roman" w:cs="Times New Roman"/>
          <w:sz w:val="22"/>
          <w:szCs w:val="22"/>
        </w:rPr>
        <w:lastRenderedPageBreak/>
        <w:t>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w:t>
      </w:r>
      <w:proofErr w:type="gramStart"/>
      <w:r w:rsidRPr="005A3588">
        <w:rPr>
          <w:rFonts w:ascii="Times New Roman" w:eastAsia="Times New Roman" w:hAnsi="Times New Roman" w:cs="Times New Roman"/>
          <w:sz w:val="22"/>
          <w:szCs w:val="22"/>
        </w:rPr>
        <w:t>В</w:t>
      </w:r>
      <w:proofErr w:type="gramEnd"/>
      <w:r w:rsidRPr="005A3588">
        <w:rPr>
          <w:rFonts w:ascii="Times New Roman" w:eastAsia="Times New Roman" w:hAnsi="Times New Roman" w:cs="Times New Roman"/>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1E21A91E" w14:textId="77777777" w:rsidTr="005A3588">
        <w:trPr>
          <w:trHeight w:val="1134"/>
        </w:trPr>
        <w:tc>
          <w:tcPr>
            <w:tcW w:w="4678" w:type="dxa"/>
          </w:tcPr>
          <w:p w14:paraId="2735C9E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558EE9D2"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6AD0DC1"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17F5979B"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43C5DDC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Заказчик:</w:t>
            </w:r>
          </w:p>
          <w:p w14:paraId="18D9747C"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9566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3309E84D"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r>
    </w:tbl>
    <w:p w14:paraId="0C61A0E5"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224084B3" w14:textId="29E67967"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sidR="00033B53">
        <w:rPr>
          <w:rFonts w:ascii="Times New Roman" w:eastAsia="Times New Roman" w:hAnsi="Times New Roman" w:cs="Times New Roman"/>
        </w:rPr>
        <w:t xml:space="preserve"> 1 к Приложению № 7</w:t>
      </w:r>
      <w:r>
        <w:rPr>
          <w:rFonts w:ascii="Times New Roman" w:eastAsia="Times New Roman" w:hAnsi="Times New Roman" w:cs="Times New Roman"/>
        </w:rPr>
        <w:t xml:space="preserve">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w:t>
      </w:r>
      <w:proofErr w:type="gramStart"/>
      <w:r w:rsidRPr="00957AB4">
        <w:rPr>
          <w:rFonts w:ascii="Times New Roman" w:eastAsia="Times New Roman" w:hAnsi="Times New Roman" w:cs="Times New Roman"/>
          <w:b/>
        </w:rPr>
        <w:t>от  «</w:t>
      </w:r>
      <w:proofErr w:type="gramEnd"/>
      <w:r w:rsidRPr="00957AB4">
        <w:rPr>
          <w:rFonts w:ascii="Times New Roman" w:eastAsia="Times New Roman" w:hAnsi="Times New Roman" w:cs="Times New Roman"/>
          <w:b/>
        </w:rPr>
        <w:t>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roofErr w:type="gramStart"/>
      <w:r w:rsidRPr="00957AB4">
        <w:rPr>
          <w:rFonts w:ascii="Times New Roman" w:eastAsia="Times New Roman" w:hAnsi="Times New Roman" w:cs="Times New Roman"/>
          <w:sz w:val="23"/>
          <w:szCs w:val="23"/>
        </w:rPr>
        <w:t xml:space="preserve">«  </w:t>
      </w:r>
      <w:proofErr w:type="gramEnd"/>
      <w:r w:rsidRPr="00957AB4">
        <w:rPr>
          <w:rFonts w:ascii="Times New Roman" w:eastAsia="Times New Roman" w:hAnsi="Times New Roman" w:cs="Times New Roman"/>
          <w:sz w:val="23"/>
          <w:szCs w:val="23"/>
        </w:rPr>
        <w:t xml:space="preserve">   » ____________ 20___г.  __</w:t>
      </w:r>
      <w:proofErr w:type="gramStart"/>
      <w:r w:rsidRPr="00957AB4">
        <w:rPr>
          <w:rFonts w:ascii="Times New Roman" w:eastAsia="Times New Roman" w:hAnsi="Times New Roman" w:cs="Times New Roman"/>
          <w:sz w:val="23"/>
          <w:szCs w:val="23"/>
        </w:rPr>
        <w:t>_:_</w:t>
      </w:r>
      <w:proofErr w:type="gramEnd"/>
      <w:r w:rsidRPr="00957AB4">
        <w:rPr>
          <w:rFonts w:ascii="Times New Roman" w:eastAsia="Times New Roman" w:hAnsi="Times New Roman" w:cs="Times New Roman"/>
          <w:sz w:val="23"/>
          <w:szCs w:val="23"/>
        </w:rPr>
        <w:t>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957AB4">
        <w:rPr>
          <w:rFonts w:ascii="Times New Roman" w:eastAsia="Times New Roman" w:hAnsi="Times New Roman" w:cs="Times New Roman"/>
          <w:sz w:val="23"/>
          <w:szCs w:val="23"/>
        </w:rPr>
        <w:t>):  _</w:t>
      </w:r>
      <w:proofErr w:type="gramEnd"/>
      <w:r w:rsidRPr="00957AB4">
        <w:rPr>
          <w:rFonts w:ascii="Times New Roman" w:eastAsia="Times New Roman" w:hAnsi="Times New Roman" w:cs="Times New Roman"/>
          <w:sz w:val="23"/>
          <w:szCs w:val="23"/>
        </w:rPr>
        <w:t>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Подписи членов </w:t>
      </w:r>
      <w:proofErr w:type="gramStart"/>
      <w:r w:rsidRPr="005A3588">
        <w:rPr>
          <w:rFonts w:ascii="Times New Roman" w:eastAsia="Times New Roman" w:hAnsi="Times New Roman" w:cs="Times New Roman"/>
          <w:sz w:val="23"/>
          <w:szCs w:val="23"/>
        </w:rPr>
        <w:t xml:space="preserve">комиссии:   </w:t>
      </w:r>
      <w:proofErr w:type="gramEnd"/>
      <w:r w:rsidRPr="005A3588">
        <w:rPr>
          <w:rFonts w:ascii="Times New Roman" w:eastAsia="Times New Roman" w:hAnsi="Times New Roman" w:cs="Times New Roman"/>
          <w:sz w:val="23"/>
          <w:szCs w:val="23"/>
        </w:rPr>
        <w:t>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w:t>
      </w:r>
      <w:proofErr w:type="gramStart"/>
      <w:r w:rsidRPr="00957AB4">
        <w:rPr>
          <w:rFonts w:ascii="Times New Roman" w:eastAsia="Times New Roman" w:hAnsi="Times New Roman" w:cs="Times New Roman"/>
          <w:sz w:val="23"/>
          <w:szCs w:val="23"/>
        </w:rPr>
        <w:t>В</w:t>
      </w:r>
      <w:proofErr w:type="gramEnd"/>
      <w:r w:rsidRPr="00957AB4">
        <w:rPr>
          <w:rFonts w:ascii="Times New Roman" w:eastAsia="Times New Roman" w:hAnsi="Times New Roman" w:cs="Times New Roman"/>
          <w:sz w:val="23"/>
          <w:szCs w:val="23"/>
        </w:rPr>
        <w:t xml:space="preserve">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Обстоятельства, причины </w:t>
      </w:r>
      <w:proofErr w:type="gramStart"/>
      <w:r w:rsidRPr="00957AB4">
        <w:rPr>
          <w:rFonts w:ascii="Times New Roman" w:eastAsia="Times New Roman" w:hAnsi="Times New Roman" w:cs="Times New Roman"/>
          <w:sz w:val="23"/>
          <w:szCs w:val="23"/>
        </w:rPr>
        <w:t>отказа:_</w:t>
      </w:r>
      <w:proofErr w:type="gramEnd"/>
      <w:r w:rsidRPr="00957AB4">
        <w:rPr>
          <w:rFonts w:ascii="Times New Roman" w:eastAsia="Times New Roman" w:hAnsi="Times New Roman" w:cs="Times New Roman"/>
          <w:sz w:val="23"/>
          <w:szCs w:val="23"/>
        </w:rPr>
        <w:t>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Подписи членов </w:t>
      </w:r>
      <w:proofErr w:type="gramStart"/>
      <w:r w:rsidRPr="00957AB4">
        <w:rPr>
          <w:rFonts w:ascii="Times New Roman" w:eastAsia="Times New Roman" w:hAnsi="Times New Roman" w:cs="Times New Roman"/>
          <w:sz w:val="23"/>
          <w:szCs w:val="23"/>
        </w:rPr>
        <w:t xml:space="preserve">комиссии:   </w:t>
      </w:r>
      <w:proofErr w:type="gramEnd"/>
      <w:r w:rsidRPr="00957AB4">
        <w:rPr>
          <w:rFonts w:ascii="Times New Roman" w:eastAsia="Times New Roman" w:hAnsi="Times New Roman" w:cs="Times New Roman"/>
          <w:sz w:val="23"/>
          <w:szCs w:val="23"/>
        </w:rPr>
        <w:t>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701E90BC" w:rsidR="005A3588" w:rsidRPr="005A3588" w:rsidRDefault="00033B53"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Pr>
          <w:rFonts w:ascii="Times New Roman" w:eastAsia="Times New Roman" w:hAnsi="Times New Roman" w:cs="Times New Roman"/>
          <w:b/>
          <w:i/>
          <w:sz w:val="22"/>
          <w:szCs w:val="22"/>
          <w:lang w:eastAsia="ar-SA"/>
        </w:rPr>
        <w:t xml:space="preserve">  Приложение № 8</w:t>
      </w:r>
      <w:r w:rsidR="005A3588" w:rsidRPr="005A3588">
        <w:rPr>
          <w:rFonts w:ascii="Times New Roman" w:eastAsia="Times New Roman" w:hAnsi="Times New Roman" w:cs="Times New Roman"/>
          <w:b/>
          <w:i/>
          <w:sz w:val="22"/>
          <w:szCs w:val="22"/>
          <w:lang w:eastAsia="ar-SA"/>
        </w:rPr>
        <w:br/>
      </w:r>
      <w:r w:rsidR="005A3588"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77777777"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w:t>
      </w:r>
      <w:proofErr w:type="gramStart"/>
      <w:r w:rsidRPr="005A3588">
        <w:rPr>
          <w:rFonts w:ascii="Times New Roman" w:eastAsia="Times New Roman" w:hAnsi="Times New Roman" w:cs="Times New Roman"/>
          <w:b/>
          <w:sz w:val="24"/>
          <w:szCs w:val="24"/>
        </w:rPr>
        <w:t>« _</w:t>
      </w:r>
      <w:proofErr w:type="gramEnd"/>
      <w:r w:rsidRPr="005A3588">
        <w:rPr>
          <w:rFonts w:ascii="Times New Roman" w:eastAsia="Times New Roman" w:hAnsi="Times New Roman" w:cs="Times New Roman"/>
          <w:b/>
          <w:sz w:val="24"/>
          <w:szCs w:val="24"/>
        </w:rPr>
        <w:t>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77777777" w:rsidR="005A3588" w:rsidRPr="005A3588" w:rsidRDefault="005A3588" w:rsidP="005A3588">
      <w:pPr>
        <w:spacing w:before="12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1"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Pr="005A3588">
        <w:rPr>
          <w:rFonts w:ascii="Times New Roman" w:eastAsia="Times New Roman" w:hAnsi="Times New Roman" w:cs="Times New Roman"/>
          <w:iCs/>
          <w:sz w:val="22"/>
          <w:szCs w:val="22"/>
        </w:rPr>
        <w:t>[●]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списки лиц, официально трудоустроенных на момент подачи заявки, силами которых </w:t>
      </w:r>
      <w:r w:rsidRPr="005A3588">
        <w:rPr>
          <w:rFonts w:ascii="Times New Roman" w:eastAsia="Times New Roman" w:hAnsi="Times New Roman" w:cs="Times New Roman"/>
          <w:sz w:val="22"/>
          <w:szCs w:val="22"/>
        </w:rPr>
        <w:lastRenderedPageBreak/>
        <w:t>предполагается выполнение работ;</w:t>
      </w:r>
    </w:p>
    <w:p w14:paraId="3CF24EA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13022024"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2" w:history="1">
        <w:r w:rsidR="00487FF1" w:rsidRPr="00931874">
          <w:rPr>
            <w:rStyle w:val="ad"/>
            <w:rFonts w:ascii="Times New Roman" w:eastAsia="Times New Roman" w:hAnsi="Times New Roman" w:cs="Times New Roman"/>
            <w:sz w:val="22"/>
            <w:szCs w:val="22"/>
          </w:rPr>
          <w:t>https://www.eurosib-td.ru/ru/zakupki-rabot-i-uslug/dokumenty.php</w:t>
        </w:r>
      </w:hyperlink>
      <w:r w:rsidRPr="0041703F">
        <w:rPr>
          <w:rFonts w:ascii="Times New Roman" w:eastAsia="Times New Roman" w:hAnsi="Times New Roman" w:cs="Times New Roman"/>
          <w:sz w:val="22"/>
          <w:szCs w:val="22"/>
        </w:rPr>
        <w:t>.</w:t>
      </w:r>
    </w:p>
    <w:p w14:paraId="09F1A32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lastRenderedPageBreak/>
        <w:t>Порядок взаимодействия Заказчика и Подрядчика</w:t>
      </w:r>
    </w:p>
    <w:p w14:paraId="2E5247E3"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7C8143E9"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lastRenderedPageBreak/>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w:t>
      </w:r>
      <w:r w:rsidRPr="00923739">
        <w:rPr>
          <w:rFonts w:ascii="Times New Roman" w:eastAsia="Times New Roman" w:hAnsi="Times New Roman" w:cs="Times New Roman"/>
          <w:sz w:val="22"/>
          <w:szCs w:val="22"/>
        </w:rPr>
        <w:lastRenderedPageBreak/>
        <w:t xml:space="preserve">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716AD584" w14:textId="77777777" w:rsidTr="005A3588">
        <w:trPr>
          <w:trHeight w:val="1134"/>
        </w:trPr>
        <w:tc>
          <w:tcPr>
            <w:tcW w:w="4536" w:type="dxa"/>
          </w:tcPr>
          <w:p w14:paraId="280D5C61"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Подрядчик:</w:t>
            </w:r>
          </w:p>
          <w:p w14:paraId="239DC69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76D9328C"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57529F0"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c>
          <w:tcPr>
            <w:tcW w:w="4751" w:type="dxa"/>
          </w:tcPr>
          <w:p w14:paraId="7AD68013"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11FC5955"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18FBD23F"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FBD6F7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r>
    </w:tbl>
    <w:p w14:paraId="39A7907B" w14:textId="4074C1C4"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108ABE4B" w14:textId="45DDE7D5" w:rsidR="005A3588" w:rsidRPr="0092373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26" w:name="RefSCH11"/>
      <w:bookmarkStart w:id="227" w:name="_Toc504140807"/>
      <w:bookmarkStart w:id="228" w:name="_Toc518653296"/>
      <w:r w:rsidRPr="00923739">
        <w:rPr>
          <w:rStyle w:val="10"/>
          <w:rFonts w:ascii="Times New Roman" w:hAnsi="Times New Roman" w:cs="Times New Roman"/>
          <w:b/>
          <w:i/>
          <w:color w:val="auto"/>
          <w:sz w:val="22"/>
          <w:szCs w:val="22"/>
        </w:rPr>
        <w:lastRenderedPageBreak/>
        <w:t>Приложение</w:t>
      </w:r>
      <w:r w:rsidRPr="00923739">
        <w:rPr>
          <w:rFonts w:ascii="Times New Roman" w:hAnsi="Times New Roman" w:cs="Times New Roman"/>
          <w:sz w:val="22"/>
          <w:szCs w:val="22"/>
        </w:rPr>
        <w:t xml:space="preserve"> </w:t>
      </w:r>
      <w:bookmarkStart w:id="229"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bookmarkEnd w:id="226"/>
      <w:bookmarkEnd w:id="229"/>
      <w:r w:rsidR="00033B53">
        <w:rPr>
          <w:rStyle w:val="10"/>
          <w:rFonts w:ascii="Times New Roman" w:hAnsi="Times New Roman" w:cs="Times New Roman"/>
          <w:b/>
          <w:i/>
          <w:color w:val="auto"/>
          <w:sz w:val="22"/>
          <w:szCs w:val="22"/>
        </w:rPr>
        <w:t>9</w:t>
      </w:r>
      <w:bookmarkStart w:id="230" w:name="_GoBack"/>
      <w:bookmarkEnd w:id="230"/>
      <w:r w:rsidR="00D30A19" w:rsidRPr="00923739">
        <w:rPr>
          <w:rStyle w:val="10"/>
          <w:rFonts w:ascii="Times New Roman" w:hAnsi="Times New Roman" w:cs="Times New Roman"/>
          <w:b/>
          <w:i/>
          <w:color w:val="auto"/>
          <w:sz w:val="22"/>
          <w:szCs w:val="22"/>
        </w:rPr>
        <w:br/>
      </w:r>
      <w:bookmarkStart w:id="231" w:name="RefSCH13"/>
      <w:bookmarkStart w:id="232" w:name="_Toc504140809"/>
      <w:bookmarkStart w:id="233" w:name="_Ref512705565"/>
      <w:bookmarkStart w:id="234" w:name="_Ref512705608"/>
      <w:bookmarkStart w:id="235" w:name="_Ref512705721"/>
      <w:bookmarkStart w:id="236" w:name="_Toc518653298"/>
      <w:bookmarkEnd w:id="227"/>
      <w:bookmarkEnd w:id="228"/>
    </w:p>
    <w:bookmarkEnd w:id="231"/>
    <w:p w14:paraId="02AF474B" w14:textId="0319A7E6"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923739">
        <w:rPr>
          <w:rStyle w:val="10"/>
          <w:rFonts w:ascii="Times New Roman" w:hAnsi="Times New Roman" w:cs="Times New Roman"/>
          <w:b/>
          <w:color w:val="auto"/>
          <w:sz w:val="22"/>
          <w:szCs w:val="22"/>
        </w:rPr>
        <w:br/>
      </w:r>
      <w:bookmarkStart w:id="237" w:name="RefSCH13_1"/>
      <w:r w:rsidRPr="00923739">
        <w:rPr>
          <w:rStyle w:val="10"/>
          <w:rFonts w:ascii="Times New Roman" w:hAnsi="Times New Roman" w:cs="Times New Roman"/>
          <w:b/>
          <w:color w:val="auto"/>
          <w:sz w:val="22"/>
          <w:szCs w:val="22"/>
        </w:rPr>
        <w:t>Календарный график выполнения работ</w:t>
      </w:r>
      <w:bookmarkEnd w:id="232"/>
      <w:bookmarkEnd w:id="233"/>
      <w:bookmarkEnd w:id="234"/>
      <w:bookmarkEnd w:id="235"/>
      <w:bookmarkEnd w:id="236"/>
      <w:bookmarkEnd w:id="237"/>
    </w:p>
    <w:p w14:paraId="64B2E900" w14:textId="42A65D2B" w:rsidR="004A2C61" w:rsidRDefault="004A2C61" w:rsidP="004A2C61"/>
    <w:p w14:paraId="035105EE" w14:textId="02FB9ECB" w:rsidR="004A2C61" w:rsidRDefault="004A2C61" w:rsidP="004A2C61"/>
    <w:p w14:paraId="0A0781C7" w14:textId="1EFA3623" w:rsidR="004A2C61" w:rsidRDefault="004A2C61" w:rsidP="004A2C61"/>
    <w:p w14:paraId="7FFBA6D1" w14:textId="3BE464D4" w:rsidR="004A2C61" w:rsidRDefault="004A2C61" w:rsidP="004A2C61"/>
    <w:p w14:paraId="43FCE6F1" w14:textId="6DB3129F" w:rsidR="004A2C61" w:rsidRDefault="004A2C61" w:rsidP="004A2C61"/>
    <w:p w14:paraId="09DE464A" w14:textId="4D2A45CC" w:rsidR="004A2C61" w:rsidRDefault="004A2C61" w:rsidP="004A2C61"/>
    <w:p w14:paraId="69C49419" w14:textId="60BE2E0C" w:rsidR="004A2C61" w:rsidRDefault="004A2C61" w:rsidP="004A2C61"/>
    <w:p w14:paraId="7AF95A19" w14:textId="3E8B73CA" w:rsidR="004A2C61" w:rsidRDefault="004A2C61" w:rsidP="004A2C61"/>
    <w:p w14:paraId="06E5E660" w14:textId="33C4E739" w:rsidR="004A2C61" w:rsidRDefault="004A2C61" w:rsidP="004A2C61"/>
    <w:p w14:paraId="23E757CA" w14:textId="7CC14D47" w:rsidR="004A2C61" w:rsidRDefault="004A2C61" w:rsidP="004A2C61"/>
    <w:p w14:paraId="1EBEA850" w14:textId="57E6267A" w:rsidR="004A2C61" w:rsidRDefault="004A2C61" w:rsidP="004A2C61"/>
    <w:p w14:paraId="335F001F" w14:textId="593603AB" w:rsidR="004A2C61" w:rsidRDefault="004A2C61" w:rsidP="004A2C61"/>
    <w:p w14:paraId="08379516" w14:textId="63F14E05" w:rsidR="004A2C61" w:rsidRDefault="004A2C61" w:rsidP="004A2C61"/>
    <w:p w14:paraId="3B4AF01B" w14:textId="321FD689" w:rsidR="004A2C61" w:rsidRDefault="004A2C61" w:rsidP="004A2C61"/>
    <w:p w14:paraId="0A76235C" w14:textId="192714C9" w:rsidR="004A2C61" w:rsidRDefault="004A2C61" w:rsidP="004A2C61"/>
    <w:p w14:paraId="0B5523D6" w14:textId="381951AB" w:rsidR="004A2C61" w:rsidRDefault="004A2C61" w:rsidP="004A2C61"/>
    <w:p w14:paraId="3E5ED9EC" w14:textId="0886F508" w:rsidR="004A2C61" w:rsidRDefault="004A2C61" w:rsidP="004A2C61"/>
    <w:p w14:paraId="3C72DB65" w14:textId="1C5A51B4" w:rsidR="004A2C61" w:rsidRDefault="004A2C61" w:rsidP="004A2C61"/>
    <w:p w14:paraId="4FFD281A" w14:textId="787B577D" w:rsidR="004A2C61" w:rsidRDefault="004A2C61" w:rsidP="004A2C61"/>
    <w:p w14:paraId="2ED8600E" w14:textId="7FEB35EE" w:rsidR="004A2C61" w:rsidRDefault="004A2C61" w:rsidP="004A2C61"/>
    <w:p w14:paraId="7D80E3F1" w14:textId="747A5E39" w:rsidR="004A2C61" w:rsidRDefault="004A2C61" w:rsidP="004A2C61"/>
    <w:p w14:paraId="157DB34F" w14:textId="0B6B0D17" w:rsidR="004A2C61" w:rsidRDefault="004A2C61" w:rsidP="004A2C61"/>
    <w:p w14:paraId="24E1E6ED" w14:textId="7705E617" w:rsidR="004A2C61" w:rsidRDefault="004A2C61" w:rsidP="004A2C61"/>
    <w:p w14:paraId="3858EBBA" w14:textId="7BF0ACEB" w:rsidR="004A2C61" w:rsidRDefault="004A2C61" w:rsidP="004A2C61"/>
    <w:p w14:paraId="5B269DEC" w14:textId="4B0BBDC9" w:rsidR="004A2C61" w:rsidRDefault="004A2C61" w:rsidP="004A2C61"/>
    <w:p w14:paraId="1C7C9426" w14:textId="3E993D73" w:rsidR="004A2C61" w:rsidRDefault="004A2C61" w:rsidP="004A2C61"/>
    <w:p w14:paraId="17D744C3" w14:textId="5FC2639B" w:rsidR="004A2C61" w:rsidRDefault="004A2C61" w:rsidP="004A2C61"/>
    <w:p w14:paraId="3F741257" w14:textId="34274647" w:rsidR="004A2C61" w:rsidRDefault="004A2C61" w:rsidP="004A2C61"/>
    <w:p w14:paraId="61BFEDA7" w14:textId="39F92075" w:rsidR="004A2C61" w:rsidRDefault="004A2C61" w:rsidP="004A2C61"/>
    <w:p w14:paraId="255EEF3D" w14:textId="0DFFFB34" w:rsidR="004A2C61" w:rsidRDefault="004A2C61" w:rsidP="004A2C61"/>
    <w:p w14:paraId="3054C558" w14:textId="7EC91F16" w:rsidR="004A2C61" w:rsidRDefault="004A2C61" w:rsidP="004A2C61"/>
    <w:p w14:paraId="0806A735" w14:textId="5D9D1F71" w:rsidR="004A2C61" w:rsidRDefault="004A2C61" w:rsidP="004A2C61"/>
    <w:p w14:paraId="6515B030" w14:textId="1F4A2270" w:rsidR="00D26462" w:rsidRPr="00D26462" w:rsidRDefault="00D26462" w:rsidP="00810DE4">
      <w:pPr>
        <w:suppressAutoHyphens/>
        <w:autoSpaceDE w:val="0"/>
        <w:spacing w:before="120"/>
        <w:outlineLvl w:val="0"/>
        <w:rPr>
          <w:rFonts w:ascii="Times New Roman" w:hAnsi="Times New Roman" w:cs="Times New Roman"/>
          <w:b/>
          <w:sz w:val="22"/>
          <w:szCs w:val="22"/>
        </w:rPr>
      </w:pPr>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97C41" w14:textId="77777777" w:rsidR="00832964" w:rsidRDefault="00832964" w:rsidP="00BF32C2">
      <w:r>
        <w:separator/>
      </w:r>
    </w:p>
  </w:endnote>
  <w:endnote w:type="continuationSeparator" w:id="0">
    <w:p w14:paraId="42A22350" w14:textId="77777777" w:rsidR="00832964" w:rsidRDefault="00832964" w:rsidP="00BF32C2">
      <w:r>
        <w:continuationSeparator/>
      </w:r>
    </w:p>
  </w:endnote>
  <w:endnote w:type="continuationNotice" w:id="1">
    <w:p w14:paraId="43B94417" w14:textId="77777777" w:rsidR="00832964" w:rsidRDefault="008329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C16B79" w:rsidRPr="003F011C" w:rsidRDefault="00C16B79"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5613E880" w:rsidR="00C16B79" w:rsidRPr="00406C29" w:rsidRDefault="00C16B79"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033B53">
      <w:rPr>
        <w:rFonts w:ascii="Times New Roman" w:hAnsi="Times New Roman" w:cs="Times New Roman"/>
        <w:noProof/>
      </w:rPr>
      <w:t>68</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5F0DC" w14:textId="77777777" w:rsidR="00832964" w:rsidRDefault="00832964" w:rsidP="00BF32C2">
      <w:r>
        <w:separator/>
      </w:r>
    </w:p>
  </w:footnote>
  <w:footnote w:type="continuationSeparator" w:id="0">
    <w:p w14:paraId="64359E4A" w14:textId="77777777" w:rsidR="00832964" w:rsidRDefault="00832964" w:rsidP="00BF32C2">
      <w:r>
        <w:continuationSeparator/>
      </w:r>
    </w:p>
  </w:footnote>
  <w:footnote w:type="continuationNotice" w:id="1">
    <w:p w14:paraId="26A1443A" w14:textId="77777777" w:rsidR="00832964" w:rsidRDefault="008329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C16B79" w:rsidRPr="00461CF5" w:rsidRDefault="00C16B79"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C16B79" w:rsidRPr="00A74043" w:rsidRDefault="00C16B79"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C16B79" w:rsidRPr="00406C29" w:rsidRDefault="00C16B79"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C16B79" w:rsidRPr="00A74043" w:rsidRDefault="00C16B79"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4"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6"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24"/>
  </w:num>
  <w:num w:numId="4">
    <w:abstractNumId w:val="1"/>
  </w:num>
  <w:num w:numId="5">
    <w:abstractNumId w:val="20"/>
  </w:num>
  <w:num w:numId="6">
    <w:abstractNumId w:val="12"/>
  </w:num>
  <w:num w:numId="7">
    <w:abstractNumId w:val="17"/>
  </w:num>
  <w:num w:numId="8">
    <w:abstractNumId w:val="21"/>
  </w:num>
  <w:num w:numId="9">
    <w:abstractNumId w:val="11"/>
  </w:num>
  <w:num w:numId="10">
    <w:abstractNumId w:val="37"/>
  </w:num>
  <w:num w:numId="11">
    <w:abstractNumId w:val="9"/>
  </w:num>
  <w:num w:numId="12">
    <w:abstractNumId w:val="35"/>
  </w:num>
  <w:num w:numId="13">
    <w:abstractNumId w:val="31"/>
  </w:num>
  <w:num w:numId="14">
    <w:abstractNumId w:val="22"/>
  </w:num>
  <w:num w:numId="15">
    <w:abstractNumId w:val="36"/>
  </w:num>
  <w:num w:numId="16">
    <w:abstractNumId w:val="13"/>
  </w:num>
  <w:num w:numId="17">
    <w:abstractNumId w:val="32"/>
  </w:num>
  <w:num w:numId="18">
    <w:abstractNumId w:val="27"/>
  </w:num>
  <w:num w:numId="19">
    <w:abstractNumId w:val="28"/>
  </w:num>
  <w:num w:numId="20">
    <w:abstractNumId w:val="19"/>
  </w:num>
  <w:num w:numId="21">
    <w:abstractNumId w:val="8"/>
  </w:num>
  <w:num w:numId="22">
    <w:abstractNumId w:val="30"/>
  </w:num>
  <w:num w:numId="23">
    <w:abstractNumId w:val="6"/>
  </w:num>
  <w:num w:numId="24">
    <w:abstractNumId w:val="7"/>
  </w:num>
  <w:num w:numId="25">
    <w:abstractNumId w:val="16"/>
  </w:num>
  <w:num w:numId="26">
    <w:abstractNumId w:val="35"/>
  </w:num>
  <w:num w:numId="27">
    <w:abstractNumId w:val="35"/>
  </w:num>
  <w:num w:numId="28">
    <w:abstractNumId w:val="35"/>
  </w:num>
  <w:num w:numId="29">
    <w:abstractNumId w:val="35"/>
  </w:num>
  <w:num w:numId="30">
    <w:abstractNumId w:val="35"/>
  </w:num>
  <w:num w:numId="31">
    <w:abstractNumId w:val="23"/>
  </w:num>
  <w:num w:numId="32">
    <w:abstractNumId w:val="34"/>
  </w:num>
  <w:num w:numId="33">
    <w:abstractNumId w:val="4"/>
  </w:num>
  <w:num w:numId="34">
    <w:abstractNumId w:val="29"/>
  </w:num>
  <w:num w:numId="35">
    <w:abstractNumId w:val="5"/>
  </w:num>
  <w:num w:numId="36">
    <w:abstractNumId w:val="25"/>
  </w:num>
  <w:num w:numId="37">
    <w:abstractNumId w:val="14"/>
  </w:num>
  <w:num w:numId="38">
    <w:abstractNumId w:val="26"/>
  </w:num>
  <w:num w:numId="39">
    <w:abstractNumId w:val="15"/>
  </w:num>
  <w:num w:numId="40">
    <w:abstractNumId w:val="33"/>
  </w:num>
  <w:num w:numId="41">
    <w:abstractNumId w:val="2"/>
  </w:num>
  <w:num w:numId="42">
    <w:abstractNumId w:val="3"/>
  </w:num>
  <w:num w:numId="43">
    <w:abstractNumId w:val="10"/>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ская Елена Владимировна">
    <w15:presenceInfo w15:providerId="AD" w15:userId="S-1-5-21-742887867-3477852674-4009795292-913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0D8"/>
    <w:rsid w:val="00033B53"/>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400"/>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0DE4"/>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4A6"/>
    <w:rsid w:val="00831D61"/>
    <w:rsid w:val="008320D3"/>
    <w:rsid w:val="00832498"/>
    <w:rsid w:val="00832964"/>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18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16B79"/>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qFormat/>
    <w:rsid w:val="00A107F0"/>
    <w:pPr>
      <w:spacing w:after="0" w:line="240" w:lineRule="auto"/>
    </w:pPr>
  </w:style>
  <w:style w:type="paragraph" w:styleId="afc">
    <w:name w:val="List Paragraph"/>
    <w:basedOn w:val="a0"/>
    <w:uiPriority w:val="34"/>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character" w:customStyle="1" w:styleId="afb">
    <w:name w:val="Без интервала Знак"/>
    <w:basedOn w:val="a1"/>
    <w:link w:val="afa"/>
    <w:rsid w:val="000330D8"/>
  </w:style>
  <w:style w:type="paragraph" w:customStyle="1" w:styleId="afff1">
    <w:name w:val="ëþáà"/>
    <w:basedOn w:val="a0"/>
    <w:uiPriority w:val="99"/>
    <w:rsid w:val="000330D8"/>
    <w:pPr>
      <w:widowControl w:val="0"/>
      <w:suppressAutoHyphens/>
      <w:spacing w:after="0" w:line="240" w:lineRule="auto"/>
      <w:ind w:firstLine="709"/>
      <w:jc w:val="both"/>
    </w:pPr>
    <w:rPr>
      <w:rFonts w:ascii="Arial" w:eastAsia="Arial Unicode MS" w:hAnsi="Arial" w:cs="Times New Roman"/>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urosib-td.ru/ru/zakupki-rabot-i-uslug/dokumenty.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69</Pages>
  <Words>30339</Words>
  <Characters>172935</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Utkin Yuriy</cp:lastModifiedBy>
  <cp:revision>37</cp:revision>
  <dcterms:created xsi:type="dcterms:W3CDTF">2022-10-05T06:48:00Z</dcterms:created>
  <dcterms:modified xsi:type="dcterms:W3CDTF">2023-02-03T01:31:00Z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